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997" w:rsidRPr="00ED5A13" w:rsidRDefault="00892997" w:rsidP="00B513AC">
      <w:pPr>
        <w:pStyle w:val="eTask"/>
        <w:ind w:left="360" w:hanging="360"/>
      </w:pPr>
      <w:r w:rsidRPr="00ED5A13">
        <w:t>Uveďte dva základn</w:t>
      </w:r>
      <w:r>
        <w:t xml:space="preserve">é </w:t>
      </w:r>
      <w:r w:rsidRPr="00ED5A13">
        <w:t>prvky, kt</w:t>
      </w:r>
      <w:r>
        <w:t>o</w:t>
      </w:r>
      <w:r w:rsidRPr="00ED5A13">
        <w:t>ré s</w:t>
      </w:r>
      <w:r>
        <w:t>ú</w:t>
      </w:r>
      <w:r w:rsidRPr="00ED5A13">
        <w:t xml:space="preserve"> s</w:t>
      </w:r>
      <w:r>
        <w:t>ú</w:t>
      </w:r>
      <w:r w:rsidRPr="00ED5A13">
        <w:t>č</w:t>
      </w:r>
      <w:r>
        <w:t>a</w:t>
      </w:r>
      <w:r w:rsidRPr="00ED5A13">
        <w:t>s</w:t>
      </w:r>
      <w:r>
        <w:t>ťou</w:t>
      </w:r>
      <w:r w:rsidRPr="00ED5A13">
        <w:t xml:space="preserve"> metalického k</w:t>
      </w:r>
      <w:r>
        <w:t>á</w:t>
      </w:r>
      <w:r w:rsidRPr="00ED5A13">
        <w:t>bl</w:t>
      </w:r>
      <w:r>
        <w:t>a</w:t>
      </w:r>
      <w:r w:rsidRPr="00ED5A13">
        <w:t>:</w:t>
      </w:r>
    </w:p>
    <w:p w:rsidR="00892997" w:rsidRPr="00ED5A13" w:rsidRDefault="00892997" w:rsidP="00B513AC"/>
    <w:p w:rsidR="00892997" w:rsidRPr="00ED5A13" w:rsidRDefault="00892997" w:rsidP="006E2847">
      <w:pPr>
        <w:ind w:left="357"/>
      </w:pPr>
      <w:r w:rsidRPr="00ED5A13">
        <w:t>1.</w:t>
      </w:r>
      <w:r w:rsidRPr="00ED5A13">
        <w:tab/>
      </w:r>
      <w:r>
        <w:t>_________________________</w:t>
      </w:r>
    </w:p>
    <w:p w:rsidR="00892997" w:rsidRPr="00ED5A13" w:rsidRDefault="00892997" w:rsidP="006E2847">
      <w:pPr>
        <w:ind w:left="357"/>
        <w:rPr>
          <w:noProof/>
          <w:lang w:eastAsia="sk-SK"/>
        </w:rPr>
      </w:pPr>
    </w:p>
    <w:p w:rsidR="00892997" w:rsidRPr="00ED5A13" w:rsidRDefault="00892997" w:rsidP="006E2847">
      <w:pPr>
        <w:ind w:left="357"/>
        <w:rPr>
          <w:noProof/>
          <w:lang w:eastAsia="sk-SK"/>
        </w:rPr>
      </w:pPr>
      <w:r w:rsidRPr="00ED5A13">
        <w:rPr>
          <w:noProof/>
          <w:lang w:eastAsia="sk-SK"/>
        </w:rPr>
        <w:t>2.</w:t>
      </w:r>
      <w:r w:rsidRPr="00ED5A13">
        <w:tab/>
      </w:r>
      <w:r>
        <w:t>_________________________</w:t>
      </w:r>
    </w:p>
    <w:p w:rsidR="00892997" w:rsidRPr="00ED5A13" w:rsidRDefault="00892997" w:rsidP="00C148FD">
      <w:pPr>
        <w:pStyle w:val="eLineBottom"/>
        <w:rPr>
          <w:lang w:val="en-US"/>
        </w:rPr>
      </w:pPr>
    </w:p>
    <w:p w:rsidR="00892997" w:rsidRPr="00ED5A13" w:rsidRDefault="00892997" w:rsidP="001922A0">
      <w:pPr>
        <w:rPr>
          <w:lang w:val="en-US"/>
        </w:rPr>
      </w:pPr>
    </w:p>
    <w:p w:rsidR="00892997" w:rsidRPr="00ED5A13" w:rsidRDefault="00892997" w:rsidP="00C148FD">
      <w:pPr>
        <w:pStyle w:val="eTask"/>
      </w:pPr>
      <w:r w:rsidRPr="00ED5A13">
        <w:t>Z n</w:t>
      </w:r>
      <w:r>
        <w:t>a</w:t>
      </w:r>
      <w:r w:rsidRPr="00ED5A13">
        <w:t>sleduj</w:t>
      </w:r>
      <w:r>
        <w:t>ú</w:t>
      </w:r>
      <w:r w:rsidRPr="00ED5A13">
        <w:t>c</w:t>
      </w:r>
      <w:r>
        <w:t>e</w:t>
      </w:r>
      <w:r w:rsidRPr="00ED5A13">
        <w:t xml:space="preserve">ho </w:t>
      </w:r>
      <w:r>
        <w:t>zoznamu</w:t>
      </w:r>
      <w:r w:rsidRPr="00ED5A13">
        <w:t xml:space="preserve"> vyberte t</w:t>
      </w:r>
      <w:r>
        <w:t>ie</w:t>
      </w:r>
      <w:r w:rsidRPr="00ED5A13">
        <w:t xml:space="preserve"> technol</w:t>
      </w:r>
      <w:r>
        <w:t>ó</w:t>
      </w:r>
      <w:r w:rsidRPr="00ED5A13">
        <w:t>gie, kt</w:t>
      </w:r>
      <w:r>
        <w:t>o</w:t>
      </w:r>
      <w:r w:rsidRPr="00ED5A13">
        <w:t>ré pat</w:t>
      </w:r>
      <w:r>
        <w:t>ria</w:t>
      </w:r>
      <w:r w:rsidRPr="00ED5A13">
        <w:t xml:space="preserve"> me</w:t>
      </w:r>
      <w:r>
        <w:t>d</w:t>
      </w:r>
      <w:r w:rsidRPr="00ED5A13">
        <w:t>zi technol</w:t>
      </w:r>
      <w:r>
        <w:t>ó</w:t>
      </w:r>
      <w:r w:rsidRPr="00ED5A13">
        <w:t>gie p</w:t>
      </w:r>
      <w:r>
        <w:t>r</w:t>
      </w:r>
      <w:r w:rsidRPr="00ED5A13">
        <w:t>ístupových s</w:t>
      </w:r>
      <w:r>
        <w:t>ie</w:t>
      </w:r>
      <w:r w:rsidRPr="00ED5A13">
        <w:t xml:space="preserve">tí označované </w:t>
      </w:r>
      <w:r>
        <w:t>s</w:t>
      </w:r>
      <w:r w:rsidRPr="00ED5A13">
        <w:t xml:space="preserve">kratkou </w:t>
      </w:r>
      <w:proofErr w:type="spellStart"/>
      <w:r w:rsidRPr="00ED5A13">
        <w:t>FTTx</w:t>
      </w:r>
      <w:proofErr w:type="spellEnd"/>
      <w:r w:rsidRPr="00ED5A13">
        <w:t>.</w:t>
      </w:r>
    </w:p>
    <w:p w:rsidR="00892997" w:rsidRPr="00ED5A13" w:rsidRDefault="00892997" w:rsidP="002B41A8">
      <w:pPr>
        <w:rPr>
          <w:lang w:val="en-US"/>
        </w:rPr>
      </w:pPr>
    </w:p>
    <w:tbl>
      <w:tblPr>
        <w:tblW w:w="8636" w:type="dxa"/>
        <w:tblInd w:w="426" w:type="dxa"/>
        <w:tblLook w:val="00A0" w:firstRow="1" w:lastRow="0" w:firstColumn="1" w:lastColumn="0" w:noHBand="0" w:noVBand="0"/>
      </w:tblPr>
      <w:tblGrid>
        <w:gridCol w:w="2926"/>
        <w:gridCol w:w="2855"/>
        <w:gridCol w:w="2855"/>
      </w:tblGrid>
      <w:tr w:rsidR="00892997" w:rsidRPr="00ED5A13" w:rsidTr="00247E71">
        <w:tc>
          <w:tcPr>
            <w:tcW w:w="2926" w:type="dxa"/>
          </w:tcPr>
          <w:p w:rsidR="00892997" w:rsidRPr="00247E71" w:rsidRDefault="00892997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247E71">
              <w:rPr>
                <w:szCs w:val="40"/>
              </w:rPr>
              <w:tab/>
            </w:r>
            <w:r w:rsidRPr="00ED5A13">
              <w:t>FTTH</w:t>
            </w:r>
          </w:p>
        </w:tc>
        <w:tc>
          <w:tcPr>
            <w:tcW w:w="2855" w:type="dxa"/>
          </w:tcPr>
          <w:p w:rsidR="00892997" w:rsidRPr="00247E71" w:rsidRDefault="00892997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247E71">
              <w:rPr>
                <w:szCs w:val="40"/>
              </w:rPr>
              <w:tab/>
            </w:r>
            <w:proofErr w:type="spellStart"/>
            <w:r w:rsidRPr="00ED5A13">
              <w:t>FTTdb</w:t>
            </w:r>
            <w:proofErr w:type="spellEnd"/>
          </w:p>
        </w:tc>
        <w:tc>
          <w:tcPr>
            <w:tcW w:w="2855" w:type="dxa"/>
          </w:tcPr>
          <w:p w:rsidR="00892997" w:rsidRPr="00247E71" w:rsidRDefault="00892997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247E71">
              <w:rPr>
                <w:szCs w:val="40"/>
              </w:rPr>
              <w:tab/>
            </w:r>
            <w:r w:rsidRPr="00ED5A13">
              <w:t>FTTC</w:t>
            </w:r>
          </w:p>
        </w:tc>
      </w:tr>
      <w:tr w:rsidR="00892997" w:rsidRPr="00ED5A13" w:rsidTr="00247E71">
        <w:tc>
          <w:tcPr>
            <w:tcW w:w="2926" w:type="dxa"/>
          </w:tcPr>
          <w:p w:rsidR="00892997" w:rsidRPr="00247E71" w:rsidRDefault="00892997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247E71">
              <w:rPr>
                <w:szCs w:val="40"/>
              </w:rPr>
              <w:tab/>
            </w:r>
            <w:r w:rsidRPr="00ED5A13">
              <w:t>FTTO</w:t>
            </w:r>
          </w:p>
        </w:tc>
        <w:tc>
          <w:tcPr>
            <w:tcW w:w="2855" w:type="dxa"/>
          </w:tcPr>
          <w:p w:rsidR="00892997" w:rsidRPr="00247E71" w:rsidRDefault="00892997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247E71">
              <w:rPr>
                <w:szCs w:val="40"/>
              </w:rPr>
              <w:tab/>
            </w:r>
            <w:proofErr w:type="spellStart"/>
            <w:r w:rsidRPr="00ED5A13">
              <w:t>FTTEx</w:t>
            </w:r>
            <w:proofErr w:type="spellEnd"/>
          </w:p>
        </w:tc>
        <w:tc>
          <w:tcPr>
            <w:tcW w:w="2855" w:type="dxa"/>
          </w:tcPr>
          <w:p w:rsidR="00892997" w:rsidRPr="00247E71" w:rsidRDefault="00892997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247E71">
              <w:rPr>
                <w:szCs w:val="40"/>
              </w:rPr>
              <w:tab/>
            </w:r>
            <w:r w:rsidRPr="00ED5A13">
              <w:t>FTTF</w:t>
            </w:r>
          </w:p>
        </w:tc>
      </w:tr>
      <w:tr w:rsidR="00892997" w:rsidRPr="00ED5A13" w:rsidTr="00247E71">
        <w:tc>
          <w:tcPr>
            <w:tcW w:w="2926" w:type="dxa"/>
          </w:tcPr>
          <w:p w:rsidR="00892997" w:rsidRPr="00247E71" w:rsidRDefault="00892997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247E71">
              <w:rPr>
                <w:szCs w:val="40"/>
              </w:rPr>
              <w:tab/>
            </w:r>
            <w:r w:rsidRPr="00ED5A13">
              <w:t>FTTP</w:t>
            </w:r>
          </w:p>
        </w:tc>
        <w:tc>
          <w:tcPr>
            <w:tcW w:w="2855" w:type="dxa"/>
          </w:tcPr>
          <w:p w:rsidR="00892997" w:rsidRPr="00247E71" w:rsidRDefault="00892997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247E71">
              <w:rPr>
                <w:szCs w:val="40"/>
              </w:rPr>
              <w:tab/>
            </w:r>
            <w:r w:rsidRPr="00ED5A13">
              <w:t>FTTB</w:t>
            </w:r>
          </w:p>
        </w:tc>
        <w:tc>
          <w:tcPr>
            <w:tcW w:w="2855" w:type="dxa"/>
          </w:tcPr>
          <w:p w:rsidR="00892997" w:rsidRPr="00247E71" w:rsidRDefault="00892997" w:rsidP="00074C1B">
            <w:pPr>
              <w:pStyle w:val="eCheckBoxText"/>
              <w:rPr>
                <w:rStyle w:val="eCheckBoxSquareChar"/>
                <w:sz w:val="24"/>
              </w:rPr>
            </w:pPr>
            <w:r w:rsidRPr="00ED5A13">
              <w:rPr>
                <w:rStyle w:val="eCheckBoxSquareChar"/>
              </w:rPr>
              <w:t>□</w:t>
            </w:r>
            <w:r w:rsidRPr="00247E71">
              <w:rPr>
                <w:szCs w:val="40"/>
              </w:rPr>
              <w:tab/>
            </w:r>
            <w:proofErr w:type="spellStart"/>
            <w:r w:rsidRPr="00ED5A13">
              <w:t>FTTCab</w:t>
            </w:r>
            <w:proofErr w:type="spellEnd"/>
          </w:p>
        </w:tc>
      </w:tr>
    </w:tbl>
    <w:p w:rsidR="00892997" w:rsidRPr="00ED5A13" w:rsidRDefault="00892997" w:rsidP="00074C1B">
      <w:pPr>
        <w:pStyle w:val="eLineBottom"/>
        <w:rPr>
          <w:lang w:val="en-US"/>
        </w:rPr>
      </w:pPr>
    </w:p>
    <w:p w:rsidR="00892997" w:rsidRPr="00ED5A13" w:rsidRDefault="00892997" w:rsidP="00074C1B">
      <w:pPr>
        <w:rPr>
          <w:lang w:val="en-US"/>
        </w:rPr>
      </w:pPr>
    </w:p>
    <w:p w:rsidR="00892997" w:rsidRPr="00ED5A13" w:rsidRDefault="00892997" w:rsidP="00464F06">
      <w:pPr>
        <w:pStyle w:val="eTask"/>
      </w:pPr>
      <w:r w:rsidRPr="00ED5A13">
        <w:t>P</w:t>
      </w:r>
      <w:r>
        <w:t>r</w:t>
      </w:r>
      <w:r w:rsidRPr="00ED5A13">
        <w:t>i</w:t>
      </w:r>
      <w:r>
        <w:t>r</w:t>
      </w:r>
      <w:r w:rsidRPr="00ED5A13">
        <w:t>aďte k</w:t>
      </w:r>
      <w:r>
        <w:t>u</w:t>
      </w:r>
      <w:r w:rsidRPr="00ED5A13">
        <w:t xml:space="preserve"> </w:t>
      </w:r>
      <w:r>
        <w:t>s</w:t>
      </w:r>
      <w:r w:rsidRPr="00ED5A13">
        <w:t xml:space="preserve">kratkám </w:t>
      </w:r>
      <w:r>
        <w:t>š</w:t>
      </w:r>
      <w:r w:rsidRPr="00ED5A13">
        <w:t>ty</w:t>
      </w:r>
      <w:r>
        <w:t>roch</w:t>
      </w:r>
      <w:r w:rsidRPr="00ED5A13">
        <w:t xml:space="preserve"> r</w:t>
      </w:r>
      <w:r>
        <w:t>ô</w:t>
      </w:r>
      <w:r w:rsidRPr="00ED5A13">
        <w:t>zn</w:t>
      </w:r>
      <w:r>
        <w:t>y</w:t>
      </w:r>
      <w:r w:rsidRPr="00ED5A13">
        <w:t>ch p</w:t>
      </w:r>
      <w:r>
        <w:t>r</w:t>
      </w:r>
      <w:r w:rsidRPr="00ED5A13">
        <w:t>ístupových technol</w:t>
      </w:r>
      <w:r>
        <w:t>ó</w:t>
      </w:r>
      <w:r w:rsidRPr="00ED5A13">
        <w:t xml:space="preserve">gií </w:t>
      </w:r>
      <w:proofErr w:type="spellStart"/>
      <w:r w:rsidRPr="00ED5A13">
        <w:t>xDSL</w:t>
      </w:r>
      <w:proofErr w:type="spellEnd"/>
      <w:r w:rsidRPr="00ED5A13">
        <w:t xml:space="preserve"> uvedených v </w:t>
      </w:r>
      <w:r>
        <w:t>ľa</w:t>
      </w:r>
      <w:r w:rsidRPr="00ED5A13">
        <w:t>v</w:t>
      </w:r>
      <w:r>
        <w:t>o</w:t>
      </w:r>
      <w:r w:rsidRPr="00ED5A13">
        <w:t>m s</w:t>
      </w:r>
      <w:r>
        <w:t>tĺ</w:t>
      </w:r>
      <w:r w:rsidRPr="00ED5A13">
        <w:t xml:space="preserve">pci ich </w:t>
      </w:r>
      <w:r>
        <w:t>z</w:t>
      </w:r>
      <w:r w:rsidRPr="00ED5A13">
        <w:t>odpov</w:t>
      </w:r>
      <w:r>
        <w:t>e</w:t>
      </w:r>
      <w:r w:rsidRPr="00ED5A13">
        <w:t>daj</w:t>
      </w:r>
      <w:r>
        <w:t>ú</w:t>
      </w:r>
      <w:r w:rsidRPr="00ED5A13">
        <w:t>c</w:t>
      </w:r>
      <w:r>
        <w:t>i</w:t>
      </w:r>
      <w:r w:rsidRPr="00ED5A13">
        <w:t xml:space="preserve"> náz</w:t>
      </w:r>
      <w:r>
        <w:t>o</w:t>
      </w:r>
      <w:r w:rsidRPr="00ED5A13">
        <w:t>v uvedený v</w:t>
      </w:r>
      <w:r>
        <w:t xml:space="preserve"> pravom </w:t>
      </w:r>
      <w:r w:rsidRPr="00ED5A13">
        <w:t>s</w:t>
      </w:r>
      <w:r>
        <w:t>tĺ</w:t>
      </w:r>
      <w:r w:rsidRPr="00ED5A13">
        <w:t>pci.</w:t>
      </w:r>
    </w:p>
    <w:p w:rsidR="00892997" w:rsidRPr="00ED5A13" w:rsidRDefault="00892997" w:rsidP="0064098D">
      <w:pPr>
        <w:pStyle w:val="eTask"/>
        <w:numPr>
          <w:ilvl w:val="0"/>
          <w:numId w:val="0"/>
        </w:num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7"/>
        <w:gridCol w:w="1377"/>
        <w:gridCol w:w="6168"/>
      </w:tblGrid>
      <w:tr w:rsidR="00892997" w:rsidRPr="00ED5A13" w:rsidTr="00247E71">
        <w:tc>
          <w:tcPr>
            <w:tcW w:w="1157" w:type="dxa"/>
            <w:vAlign w:val="center"/>
          </w:tcPr>
          <w:p w:rsidR="00892997" w:rsidRPr="00247E71" w:rsidRDefault="00892997" w:rsidP="00247E71">
            <w:pPr>
              <w:jc w:val="center"/>
              <w:rPr>
                <w:b/>
              </w:rPr>
            </w:pPr>
            <w:r w:rsidRPr="00ED5A13">
              <w:t>ADSL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892997" w:rsidRPr="00247E71" w:rsidRDefault="00892997" w:rsidP="00247E7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</w:tcPr>
          <w:p w:rsidR="00892997" w:rsidRPr="00247E71" w:rsidRDefault="00892997" w:rsidP="00CA363D">
            <w:pPr>
              <w:rPr>
                <w:b/>
              </w:rPr>
            </w:pPr>
            <w:proofErr w:type="spellStart"/>
            <w:r w:rsidRPr="00ED5A13">
              <w:t>Very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high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speed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Digital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Subscriber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Line</w:t>
            </w:r>
            <w:proofErr w:type="spellEnd"/>
          </w:p>
        </w:tc>
      </w:tr>
      <w:tr w:rsidR="00892997" w:rsidRPr="00ED5A13" w:rsidTr="00247E71">
        <w:tc>
          <w:tcPr>
            <w:tcW w:w="1157" w:type="dxa"/>
            <w:tcBorders>
              <w:left w:val="nil"/>
              <w:right w:val="nil"/>
            </w:tcBorders>
            <w:vAlign w:val="center"/>
          </w:tcPr>
          <w:p w:rsidR="00892997" w:rsidRPr="00247E71" w:rsidRDefault="00892997" w:rsidP="00247E71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892997" w:rsidRPr="00247E71" w:rsidRDefault="00892997" w:rsidP="00247E7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left w:val="nil"/>
              <w:right w:val="nil"/>
            </w:tcBorders>
          </w:tcPr>
          <w:p w:rsidR="00892997" w:rsidRPr="00247E71" w:rsidRDefault="00892997" w:rsidP="00CA363D">
            <w:pPr>
              <w:rPr>
                <w:b/>
              </w:rPr>
            </w:pPr>
          </w:p>
        </w:tc>
      </w:tr>
      <w:tr w:rsidR="00892997" w:rsidRPr="00ED5A13" w:rsidTr="00247E71">
        <w:tc>
          <w:tcPr>
            <w:tcW w:w="1157" w:type="dxa"/>
            <w:vAlign w:val="center"/>
          </w:tcPr>
          <w:p w:rsidR="00892997" w:rsidRPr="00247E71" w:rsidRDefault="00892997" w:rsidP="00247E71">
            <w:pPr>
              <w:jc w:val="center"/>
              <w:rPr>
                <w:b/>
              </w:rPr>
            </w:pPr>
            <w:r w:rsidRPr="00ED5A13">
              <w:t>HDSL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892997" w:rsidRPr="00247E71" w:rsidRDefault="00892997" w:rsidP="00247E7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</w:tcPr>
          <w:p w:rsidR="00892997" w:rsidRPr="00247E71" w:rsidRDefault="00892997" w:rsidP="00CA363D">
            <w:pPr>
              <w:rPr>
                <w:b/>
              </w:rPr>
            </w:pPr>
            <w:r w:rsidRPr="00ED5A13">
              <w:t xml:space="preserve">Single </w:t>
            </w:r>
            <w:proofErr w:type="spellStart"/>
            <w:r w:rsidRPr="00ED5A13">
              <w:t>pair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High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speed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Digital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Subscriber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Line</w:t>
            </w:r>
            <w:proofErr w:type="spellEnd"/>
          </w:p>
        </w:tc>
      </w:tr>
      <w:tr w:rsidR="00892997" w:rsidRPr="00ED5A13" w:rsidTr="00247E71">
        <w:tc>
          <w:tcPr>
            <w:tcW w:w="1157" w:type="dxa"/>
            <w:tcBorders>
              <w:left w:val="nil"/>
              <w:right w:val="nil"/>
            </w:tcBorders>
            <w:vAlign w:val="center"/>
          </w:tcPr>
          <w:p w:rsidR="00892997" w:rsidRPr="00247E71" w:rsidRDefault="00892997" w:rsidP="00247E71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892997" w:rsidRPr="00247E71" w:rsidRDefault="00892997" w:rsidP="00247E7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left w:val="nil"/>
              <w:right w:val="nil"/>
            </w:tcBorders>
          </w:tcPr>
          <w:p w:rsidR="00892997" w:rsidRPr="00247E71" w:rsidRDefault="00892997" w:rsidP="00CA363D">
            <w:pPr>
              <w:rPr>
                <w:b/>
              </w:rPr>
            </w:pPr>
          </w:p>
        </w:tc>
      </w:tr>
      <w:tr w:rsidR="00892997" w:rsidRPr="00ED5A13" w:rsidTr="00247E71">
        <w:tc>
          <w:tcPr>
            <w:tcW w:w="1157" w:type="dxa"/>
            <w:vAlign w:val="center"/>
          </w:tcPr>
          <w:p w:rsidR="00892997" w:rsidRPr="00247E71" w:rsidRDefault="00892997" w:rsidP="00247E71">
            <w:pPr>
              <w:jc w:val="center"/>
              <w:rPr>
                <w:b/>
              </w:rPr>
            </w:pPr>
            <w:r w:rsidRPr="00ED5A13">
              <w:t>SHDSL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892997" w:rsidRPr="00247E71" w:rsidRDefault="00892997" w:rsidP="00247E7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</w:tcPr>
          <w:p w:rsidR="00892997" w:rsidRPr="00247E71" w:rsidRDefault="00892997" w:rsidP="00CA363D">
            <w:pPr>
              <w:rPr>
                <w:b/>
              </w:rPr>
            </w:pPr>
            <w:proofErr w:type="spellStart"/>
            <w:r w:rsidRPr="00ED5A13">
              <w:t>High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speed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Digital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Subscriber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Line</w:t>
            </w:r>
            <w:proofErr w:type="spellEnd"/>
          </w:p>
        </w:tc>
      </w:tr>
      <w:tr w:rsidR="00892997" w:rsidRPr="00ED5A13" w:rsidTr="00247E71">
        <w:tc>
          <w:tcPr>
            <w:tcW w:w="1157" w:type="dxa"/>
            <w:tcBorders>
              <w:left w:val="nil"/>
              <w:right w:val="nil"/>
            </w:tcBorders>
            <w:vAlign w:val="center"/>
          </w:tcPr>
          <w:p w:rsidR="00892997" w:rsidRPr="00247E71" w:rsidRDefault="00892997" w:rsidP="00247E71">
            <w:pPr>
              <w:jc w:val="center"/>
              <w:rPr>
                <w:b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892997" w:rsidRPr="00247E71" w:rsidRDefault="00892997" w:rsidP="00247E7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  <w:tcBorders>
              <w:left w:val="nil"/>
              <w:right w:val="nil"/>
            </w:tcBorders>
          </w:tcPr>
          <w:p w:rsidR="00892997" w:rsidRPr="00247E71" w:rsidRDefault="00892997" w:rsidP="00CA363D">
            <w:pPr>
              <w:rPr>
                <w:b/>
              </w:rPr>
            </w:pPr>
          </w:p>
        </w:tc>
      </w:tr>
      <w:tr w:rsidR="00892997" w:rsidRPr="00ED5A13" w:rsidTr="00247E71">
        <w:tc>
          <w:tcPr>
            <w:tcW w:w="1157" w:type="dxa"/>
            <w:vAlign w:val="center"/>
          </w:tcPr>
          <w:p w:rsidR="00892997" w:rsidRPr="00247E71" w:rsidRDefault="00892997" w:rsidP="00247E71">
            <w:pPr>
              <w:jc w:val="center"/>
              <w:rPr>
                <w:b/>
              </w:rPr>
            </w:pPr>
            <w:r w:rsidRPr="00ED5A13">
              <w:t>VDSL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892997" w:rsidRPr="00247E71" w:rsidRDefault="00892997" w:rsidP="00247E71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6168" w:type="dxa"/>
          </w:tcPr>
          <w:p w:rsidR="00892997" w:rsidRPr="00247E71" w:rsidRDefault="00892997" w:rsidP="00CA363D">
            <w:pPr>
              <w:rPr>
                <w:b/>
              </w:rPr>
            </w:pPr>
            <w:proofErr w:type="spellStart"/>
            <w:r w:rsidRPr="00ED5A13">
              <w:t>Asymmetric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Digital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Subscriber</w:t>
            </w:r>
            <w:proofErr w:type="spellEnd"/>
            <w:r w:rsidRPr="00ED5A13">
              <w:t xml:space="preserve"> </w:t>
            </w:r>
            <w:proofErr w:type="spellStart"/>
            <w:r w:rsidRPr="00ED5A13">
              <w:t>Line</w:t>
            </w:r>
            <w:proofErr w:type="spellEnd"/>
          </w:p>
        </w:tc>
      </w:tr>
    </w:tbl>
    <w:p w:rsidR="00892997" w:rsidRPr="00ED5A13" w:rsidRDefault="00892997" w:rsidP="00BE0E2E">
      <w:pPr>
        <w:pStyle w:val="eLineBottom"/>
        <w:rPr>
          <w:lang w:val="en-US"/>
        </w:rPr>
      </w:pPr>
    </w:p>
    <w:p w:rsidR="00892997" w:rsidRPr="00ED5A13" w:rsidRDefault="00892997" w:rsidP="00BE0E2E">
      <w:pPr>
        <w:rPr>
          <w:lang w:val="en-US"/>
        </w:rPr>
      </w:pPr>
    </w:p>
    <w:p w:rsidR="00892997" w:rsidRDefault="00892997" w:rsidP="00BE0E2E">
      <w:pPr>
        <w:pStyle w:val="eTask"/>
      </w:pPr>
      <w:r>
        <w:t>A</w:t>
      </w:r>
      <w:r w:rsidRPr="00ED5A13">
        <w:t xml:space="preserve">kým </w:t>
      </w:r>
      <w:r>
        <w:t>s</w:t>
      </w:r>
      <w:r w:rsidRPr="00ED5A13">
        <w:t>p</w:t>
      </w:r>
      <w:r>
        <w:t>ô</w:t>
      </w:r>
      <w:r w:rsidRPr="00ED5A13">
        <w:t>sob</w:t>
      </w:r>
      <w:r>
        <w:t>o</w:t>
      </w:r>
      <w:r w:rsidRPr="00ED5A13">
        <w:t>m b</w:t>
      </w:r>
      <w:r>
        <w:t>o</w:t>
      </w:r>
      <w:r w:rsidRPr="00ED5A13">
        <w:t xml:space="preserve">la </w:t>
      </w:r>
      <w:r>
        <w:t>pre</w:t>
      </w:r>
      <w:r w:rsidRPr="00ED5A13">
        <w:t xml:space="preserve"> p</w:t>
      </w:r>
      <w:r>
        <w:t>r</w:t>
      </w:r>
      <w:r w:rsidRPr="00ED5A13">
        <w:t>ípoj</w:t>
      </w:r>
      <w:r>
        <w:t>ky</w:t>
      </w:r>
      <w:r w:rsidRPr="00ED5A13">
        <w:t xml:space="preserve"> typu VDSL navýšen</w:t>
      </w:r>
      <w:r>
        <w:t>á</w:t>
      </w:r>
      <w:r w:rsidRPr="00ED5A13">
        <w:t xml:space="preserve"> p</w:t>
      </w:r>
      <w:r>
        <w:t>r</w:t>
      </w:r>
      <w:r w:rsidRPr="00ED5A13">
        <w:t>enosová r</w:t>
      </w:r>
      <w:r>
        <w:t>ý</w:t>
      </w:r>
      <w:r w:rsidRPr="00ED5A13">
        <w:t>chlos</w:t>
      </w:r>
      <w:r>
        <w:t>ť</w:t>
      </w:r>
      <w:r w:rsidRPr="00ED5A13">
        <w:t xml:space="preserve"> v</w:t>
      </w:r>
      <w:r>
        <w:t xml:space="preserve"> porovnaní</w:t>
      </w:r>
      <w:r w:rsidRPr="00ED5A13">
        <w:t xml:space="preserve"> s p</w:t>
      </w:r>
      <w:r>
        <w:t>r</w:t>
      </w:r>
      <w:r w:rsidRPr="00ED5A13">
        <w:t>ípojkami typu ADSL?</w:t>
      </w:r>
    </w:p>
    <w:p w:rsidR="00892997" w:rsidRDefault="00892997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ED5A13">
        <w:t>zm</w:t>
      </w:r>
      <w:r>
        <w:t>e</w:t>
      </w:r>
      <w:r w:rsidRPr="00ED5A13">
        <w:t>nou typu modul</w:t>
      </w:r>
      <w:r>
        <w:t>á</w:t>
      </w:r>
      <w:r w:rsidRPr="00ED5A13">
        <w:t>c</w:t>
      </w:r>
      <w:r>
        <w:t>i</w:t>
      </w:r>
      <w:r w:rsidRPr="00ED5A13">
        <w:t>e</w:t>
      </w:r>
    </w:p>
    <w:p w:rsidR="00892997" w:rsidRDefault="00892997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ED5A13">
        <w:t>rozší</w:t>
      </w:r>
      <w:r>
        <w:t>r</w:t>
      </w:r>
      <w:r w:rsidRPr="00ED5A13">
        <w:t>ením dosahu</w:t>
      </w:r>
    </w:p>
    <w:p w:rsidR="00892997" w:rsidRDefault="00892997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 w:rsidRPr="006E77C3">
        <w:t>rozšírením využívaného frekvenčného pásma</w:t>
      </w:r>
    </w:p>
    <w:p w:rsidR="00892997" w:rsidRPr="00ED5A13" w:rsidRDefault="00892997" w:rsidP="006E2847">
      <w:pPr>
        <w:pStyle w:val="eCheckBoxText"/>
        <w:ind w:left="782" w:hanging="425"/>
      </w:pPr>
      <w:r w:rsidRPr="00ED5A13">
        <w:rPr>
          <w:rStyle w:val="eCheckBoxSquareChar"/>
        </w:rPr>
        <w:t>□</w:t>
      </w:r>
      <w:r w:rsidRPr="00ED5A13">
        <w:rPr>
          <w:szCs w:val="40"/>
        </w:rPr>
        <w:tab/>
      </w:r>
      <w:r>
        <w:rPr>
          <w:szCs w:val="40"/>
        </w:rPr>
        <w:t>z</w:t>
      </w:r>
      <w:r w:rsidRPr="00ED5A13">
        <w:t>nížením útlmu p</w:t>
      </w:r>
      <w:r>
        <w:t>r</w:t>
      </w:r>
      <w:r w:rsidRPr="00ED5A13">
        <w:t>enosového veden</w:t>
      </w:r>
      <w:r>
        <w:t>ia</w:t>
      </w:r>
    </w:p>
    <w:p w:rsidR="00892997" w:rsidRPr="00ED5A13" w:rsidRDefault="00892997" w:rsidP="0086763D">
      <w:pPr>
        <w:pStyle w:val="eLineBottom"/>
        <w:rPr>
          <w:lang w:val="en-US"/>
        </w:rPr>
      </w:pPr>
    </w:p>
    <w:p w:rsidR="00892997" w:rsidRPr="00ED5A13" w:rsidRDefault="00892997" w:rsidP="0086763D">
      <w:pPr>
        <w:rPr>
          <w:lang w:val="en-US"/>
        </w:rPr>
      </w:pPr>
    </w:p>
    <w:p w:rsidR="00892997" w:rsidRPr="00ED5A13" w:rsidRDefault="00892997" w:rsidP="00B05A22">
      <w:pPr>
        <w:pStyle w:val="eTask"/>
      </w:pPr>
      <w:r w:rsidRPr="00ED5A13">
        <w:t>Uveďte vše</w:t>
      </w:r>
      <w:r>
        <w:t>tk</w:t>
      </w:r>
      <w:r w:rsidRPr="00ED5A13">
        <w:t>y režimy p</w:t>
      </w:r>
      <w:r>
        <w:t>r</w:t>
      </w:r>
      <w:r w:rsidRPr="00ED5A13">
        <w:t>enosu d</w:t>
      </w:r>
      <w:r>
        <w:t>át</w:t>
      </w:r>
      <w:r w:rsidRPr="00ED5A13">
        <w:t xml:space="preserve"> koncového účastníka p</w:t>
      </w:r>
      <w:r>
        <w:t>r</w:t>
      </w:r>
      <w:r w:rsidRPr="00ED5A13">
        <w:t>ípojky typu VDSL2:</w:t>
      </w:r>
    </w:p>
    <w:p w:rsidR="00892997" w:rsidRPr="00ED5A13" w:rsidRDefault="00892997" w:rsidP="00B05A22"/>
    <w:p w:rsidR="00892997" w:rsidRPr="00ED5A13" w:rsidRDefault="00892997" w:rsidP="006E2847">
      <w:pPr>
        <w:ind w:left="357"/>
      </w:pPr>
      <w:r w:rsidRPr="00ED5A13">
        <w:t>1.</w:t>
      </w:r>
      <w:r w:rsidRPr="00ED5A13">
        <w:tab/>
      </w:r>
      <w:r>
        <w:t>__________________________________________________</w:t>
      </w:r>
    </w:p>
    <w:p w:rsidR="00892997" w:rsidRPr="00ED5A13" w:rsidRDefault="00892997" w:rsidP="006E2847">
      <w:pPr>
        <w:ind w:left="357"/>
        <w:rPr>
          <w:noProof/>
          <w:lang w:eastAsia="sk-SK"/>
        </w:rPr>
      </w:pPr>
    </w:p>
    <w:p w:rsidR="00892997" w:rsidRPr="00ED5A13" w:rsidRDefault="00892997" w:rsidP="006E2847">
      <w:pPr>
        <w:ind w:left="357"/>
      </w:pPr>
      <w:r w:rsidRPr="00ED5A13">
        <w:rPr>
          <w:noProof/>
          <w:lang w:eastAsia="sk-SK"/>
        </w:rPr>
        <w:t>2.</w:t>
      </w:r>
      <w:r w:rsidRPr="00ED5A13">
        <w:tab/>
      </w:r>
      <w:r>
        <w:t>__________________________________________________</w:t>
      </w:r>
    </w:p>
    <w:p w:rsidR="00892997" w:rsidRPr="00ED5A13" w:rsidRDefault="00892997" w:rsidP="006E2847">
      <w:pPr>
        <w:ind w:left="357"/>
      </w:pPr>
    </w:p>
    <w:p w:rsidR="00892997" w:rsidRPr="00ED5A13" w:rsidRDefault="00892997" w:rsidP="006E2847">
      <w:pPr>
        <w:ind w:left="357"/>
      </w:pPr>
      <w:r w:rsidRPr="00ED5A13">
        <w:rPr>
          <w:noProof/>
          <w:lang w:eastAsia="sk-SK"/>
        </w:rPr>
        <w:t>3.</w:t>
      </w:r>
      <w:r w:rsidRPr="00ED5A13">
        <w:tab/>
      </w:r>
      <w:r>
        <w:t>__________________________________________________</w:t>
      </w:r>
    </w:p>
    <w:p w:rsidR="00892997" w:rsidRPr="00ED5A13" w:rsidRDefault="00892997" w:rsidP="00B05A22">
      <w:pPr>
        <w:rPr>
          <w:lang w:val="en-US"/>
        </w:rPr>
      </w:pPr>
    </w:p>
    <w:p w:rsidR="00892997" w:rsidRPr="00ED5A13" w:rsidRDefault="00892997" w:rsidP="00F00720">
      <w:pPr>
        <w:pStyle w:val="eTask"/>
        <w:rPr>
          <w:lang w:val="en-US"/>
        </w:rPr>
      </w:pPr>
      <w:r w:rsidRPr="00ED5A13">
        <w:lastRenderedPageBreak/>
        <w:t>Doplňte do n</w:t>
      </w:r>
      <w:r>
        <w:t>a</w:t>
      </w:r>
      <w:r w:rsidRPr="00ED5A13">
        <w:t>sleduj</w:t>
      </w:r>
      <w:r>
        <w:t>ú</w:t>
      </w:r>
      <w:r w:rsidRPr="00ED5A13">
        <w:t>c</w:t>
      </w:r>
      <w:r>
        <w:t>e</w:t>
      </w:r>
      <w:r w:rsidRPr="00ED5A13">
        <w:t>ho obrázku správn</w:t>
      </w:r>
      <w:r>
        <w:t>e</w:t>
      </w:r>
      <w:r w:rsidRPr="00ED5A13">
        <w:t xml:space="preserve"> popisy k jednotlivým blok</w:t>
      </w:r>
      <w:r>
        <w:t>o</w:t>
      </w:r>
      <w:r w:rsidRPr="00ED5A13">
        <w:t>m p</w:t>
      </w:r>
      <w:r>
        <w:t>r</w:t>
      </w:r>
      <w:r w:rsidRPr="00ED5A13">
        <w:t>ípojky typu VDSL2.</w:t>
      </w:r>
    </w:p>
    <w:p w:rsidR="00892997" w:rsidRPr="00ED5A13" w:rsidRDefault="00374780" w:rsidP="007E01D1">
      <w:pPr>
        <w:pStyle w:val="eTask"/>
        <w:numPr>
          <w:ilvl w:val="0"/>
          <w:numId w:val="0"/>
        </w:num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margin">
                  <wp:posOffset>3162935</wp:posOffset>
                </wp:positionH>
                <wp:positionV relativeFrom="paragraph">
                  <wp:posOffset>51435</wp:posOffset>
                </wp:positionV>
                <wp:extent cx="1388745" cy="266700"/>
                <wp:effectExtent l="0" t="0" r="1905" b="0"/>
                <wp:wrapSquare wrapText="bothSides"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74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997" w:rsidRPr="007E01D1" w:rsidRDefault="00892997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49.05pt;margin-top:4.05pt;width:109.35pt;height:2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">
                <v:textbox>
                  <w:txbxContent>
                    <w:p w:rsidR="00892997" w:rsidRPr="007E01D1" w:rsidRDefault="00892997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92997" w:rsidRPr="00ED5A13" w:rsidRDefault="00374780" w:rsidP="007E01D1">
      <w:pPr>
        <w:pStyle w:val="eTask"/>
        <w:numPr>
          <w:ilvl w:val="0"/>
          <w:numId w:val="0"/>
        </w:num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>
                <wp:simplePos x="0" y="0"/>
                <wp:positionH relativeFrom="margin">
                  <wp:posOffset>212725</wp:posOffset>
                </wp:positionH>
                <wp:positionV relativeFrom="paragraph">
                  <wp:posOffset>66040</wp:posOffset>
                </wp:positionV>
                <wp:extent cx="1517650" cy="266700"/>
                <wp:effectExtent l="0" t="0" r="635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997" w:rsidRPr="007E01D1" w:rsidRDefault="00892997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6.75pt;margin-top:5.2pt;width:119.5pt;height:21pt;z-index:251652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">
                <v:textbox>
                  <w:txbxContent>
                    <w:p w:rsidR="00892997" w:rsidRPr="007E01D1" w:rsidRDefault="00892997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cs-CZ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5683885" cy="2523490"/>
            <wp:effectExtent l="0" t="0" r="0" b="0"/>
            <wp:wrapNone/>
            <wp:docPr id="5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885" cy="252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2997" w:rsidRPr="00ED5A13" w:rsidRDefault="00892997" w:rsidP="007E01D1">
      <w:pPr>
        <w:pStyle w:val="eTask"/>
        <w:numPr>
          <w:ilvl w:val="0"/>
          <w:numId w:val="0"/>
        </w:numPr>
        <w:rPr>
          <w:lang w:val="en-US"/>
        </w:rPr>
      </w:pPr>
    </w:p>
    <w:p w:rsidR="00892997" w:rsidRPr="00ED5A13" w:rsidRDefault="00892997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92997" w:rsidRPr="00ED5A13" w:rsidRDefault="00892997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92997" w:rsidRPr="00ED5A13" w:rsidRDefault="00374780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>
                <wp:simplePos x="0" y="0"/>
                <wp:positionH relativeFrom="margin">
                  <wp:posOffset>1963420</wp:posOffset>
                </wp:positionH>
                <wp:positionV relativeFrom="paragraph">
                  <wp:posOffset>63500</wp:posOffset>
                </wp:positionV>
                <wp:extent cx="910590" cy="266700"/>
                <wp:effectExtent l="0" t="0" r="3810" b="0"/>
                <wp:wrapSquare wrapText="bothSides"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997" w:rsidRPr="007E01D1" w:rsidRDefault="00892997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54.6pt;margin-top:5pt;width:71.7pt;height:21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">
                <v:textbox>
                  <w:txbxContent>
                    <w:p w:rsidR="00892997" w:rsidRPr="007E01D1" w:rsidRDefault="00892997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>
                <wp:simplePos x="0" y="0"/>
                <wp:positionH relativeFrom="margin">
                  <wp:posOffset>3123565</wp:posOffset>
                </wp:positionH>
                <wp:positionV relativeFrom="paragraph">
                  <wp:posOffset>55880</wp:posOffset>
                </wp:positionV>
                <wp:extent cx="894715" cy="266700"/>
                <wp:effectExtent l="0" t="0" r="635" b="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997" w:rsidRPr="007E01D1" w:rsidRDefault="00892997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5.95pt;margin-top:4.4pt;width:70.45pt;height:21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">
                <v:textbox>
                  <w:txbxContent>
                    <w:p w:rsidR="00892997" w:rsidRPr="007E01D1" w:rsidRDefault="00892997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92997" w:rsidRPr="00ED5A13" w:rsidRDefault="00892997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92997" w:rsidRPr="00ED5A13" w:rsidRDefault="00374780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margin">
                  <wp:posOffset>687070</wp:posOffset>
                </wp:positionH>
                <wp:positionV relativeFrom="paragraph">
                  <wp:posOffset>49530</wp:posOffset>
                </wp:positionV>
                <wp:extent cx="761365" cy="327025"/>
                <wp:effectExtent l="0" t="0" r="635" b="0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997" w:rsidRPr="007E01D1" w:rsidRDefault="00892997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54.1pt;margin-top:3.9pt;width:59.95pt;height:25.7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">
                <v:textbox>
                  <w:txbxContent>
                    <w:p w:rsidR="00892997" w:rsidRPr="007E01D1" w:rsidRDefault="00892997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92997" w:rsidRPr="00ED5A13" w:rsidRDefault="00374780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margin">
                  <wp:posOffset>4836160</wp:posOffset>
                </wp:positionH>
                <wp:positionV relativeFrom="paragraph">
                  <wp:posOffset>38100</wp:posOffset>
                </wp:positionV>
                <wp:extent cx="732790" cy="335280"/>
                <wp:effectExtent l="0" t="0" r="0" b="7620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7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997" w:rsidRPr="007E01D1" w:rsidRDefault="00892997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80.8pt;margin-top:3pt;width:57.7pt;height:26.4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">
                <v:textbox>
                  <w:txbxContent>
                    <w:p w:rsidR="00892997" w:rsidRPr="007E01D1" w:rsidRDefault="00892997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92997" w:rsidRPr="00ED5A13" w:rsidRDefault="00374780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2378075</wp:posOffset>
                </wp:positionH>
                <wp:positionV relativeFrom="paragraph">
                  <wp:posOffset>61595</wp:posOffset>
                </wp:positionV>
                <wp:extent cx="1365885" cy="353060"/>
                <wp:effectExtent l="0" t="0" r="5715" b="8890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997" w:rsidRPr="007E01D1" w:rsidRDefault="00892997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87.25pt;margin-top:4.85pt;width:107.55pt;height:27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">
                <v:textbox>
                  <w:txbxContent>
                    <w:p w:rsidR="00892997" w:rsidRPr="007E01D1" w:rsidRDefault="00892997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92997" w:rsidRPr="00ED5A13" w:rsidRDefault="00892997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92997" w:rsidRPr="00ED5A13" w:rsidRDefault="00892997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92997" w:rsidRPr="00ED5A13" w:rsidRDefault="00374780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>
                <wp:simplePos x="0" y="0"/>
                <wp:positionH relativeFrom="margin">
                  <wp:posOffset>876935</wp:posOffset>
                </wp:positionH>
                <wp:positionV relativeFrom="paragraph">
                  <wp:posOffset>53340</wp:posOffset>
                </wp:positionV>
                <wp:extent cx="1181735" cy="448310"/>
                <wp:effectExtent l="0" t="0" r="0" b="889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735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997" w:rsidRPr="0052167E" w:rsidRDefault="00892997" w:rsidP="0052167E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69.05pt;margin-top:4.2pt;width:93.05pt;height:35.3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">
                <v:textbox>
                  <w:txbxContent>
                    <w:p w:rsidR="00892997" w:rsidRPr="0052167E" w:rsidRDefault="00892997" w:rsidP="0052167E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>
                <wp:simplePos x="0" y="0"/>
                <wp:positionH relativeFrom="margin">
                  <wp:posOffset>3620135</wp:posOffset>
                </wp:positionH>
                <wp:positionV relativeFrom="paragraph">
                  <wp:posOffset>53340</wp:posOffset>
                </wp:positionV>
                <wp:extent cx="733425" cy="561340"/>
                <wp:effectExtent l="0" t="0" r="9525" b="0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997" w:rsidRPr="007E01D1" w:rsidRDefault="00892997" w:rsidP="0010010A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85.05pt;margin-top:4.2pt;width:57.75pt;height:44.2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">
                <v:textbox>
                  <w:txbxContent>
                    <w:p w:rsidR="00892997" w:rsidRPr="007E01D1" w:rsidRDefault="00892997" w:rsidP="0010010A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92997" w:rsidRPr="00ED5A13" w:rsidRDefault="00374780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>
        <w:rPr>
          <w:noProof/>
          <w:lang w:val="cs-CZ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>
                <wp:simplePos x="0" y="0"/>
                <wp:positionH relativeFrom="margin">
                  <wp:posOffset>4722495</wp:posOffset>
                </wp:positionH>
                <wp:positionV relativeFrom="paragraph">
                  <wp:posOffset>95250</wp:posOffset>
                </wp:positionV>
                <wp:extent cx="1085850" cy="681990"/>
                <wp:effectExtent l="0" t="0" r="19050" b="22860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997" w:rsidRPr="00094292" w:rsidRDefault="00892997" w:rsidP="007F5C4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71.85pt;margin-top:7.5pt;width:85.5pt;height:53.7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">
                <v:textbox>
                  <w:txbxContent>
                    <w:p w:rsidR="00892997" w:rsidRPr="00094292" w:rsidRDefault="00892997" w:rsidP="007F5C41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92997" w:rsidRPr="00ED5A13" w:rsidRDefault="00892997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92997" w:rsidRPr="00ED5A13" w:rsidRDefault="00892997" w:rsidP="007E01D1">
      <w:pPr>
        <w:pStyle w:val="eCheckBoxText"/>
        <w:jc w:val="center"/>
        <w:rPr>
          <w:lang w:val="en-US"/>
        </w:rPr>
      </w:pPr>
    </w:p>
    <w:p w:rsidR="00892997" w:rsidRDefault="00892997" w:rsidP="007E01D1">
      <w:pPr>
        <w:pStyle w:val="eLineBottom"/>
        <w:rPr>
          <w:lang w:val="en-US"/>
        </w:rPr>
      </w:pPr>
    </w:p>
    <w:p w:rsidR="00892997" w:rsidRDefault="00892997" w:rsidP="007E01D1">
      <w:pPr>
        <w:pStyle w:val="eLineBottom"/>
        <w:rPr>
          <w:ins w:id="0" w:author="Marek Nevosad" w:date="2016-07-19T14:39:00Z"/>
          <w:lang w:val="en-US"/>
        </w:rPr>
      </w:pPr>
    </w:p>
    <w:p w:rsidR="00AC4014" w:rsidRPr="00ED5A13" w:rsidRDefault="00AC4014" w:rsidP="007E01D1">
      <w:pPr>
        <w:pStyle w:val="eLineBottom"/>
        <w:rPr>
          <w:lang w:val="en-US"/>
        </w:rPr>
      </w:pPr>
      <w:bookmarkStart w:id="1" w:name="_GoBack"/>
      <w:bookmarkEnd w:id="1"/>
    </w:p>
    <w:p w:rsidR="00892997" w:rsidRPr="00ED5A13" w:rsidRDefault="00892997" w:rsidP="007E01D1">
      <w:pPr>
        <w:rPr>
          <w:lang w:val="en-US"/>
        </w:rPr>
      </w:pPr>
    </w:p>
    <w:p w:rsidR="00892997" w:rsidRPr="00D5571E" w:rsidRDefault="00892997" w:rsidP="00ED5421">
      <w:pPr>
        <w:pStyle w:val="eTask"/>
        <w:rPr>
          <w:lang w:val="cs-CZ"/>
        </w:rPr>
      </w:pPr>
      <w:r w:rsidRPr="00ED5A13">
        <w:t>Kvalita služby je m</w:t>
      </w:r>
      <w:r>
        <w:t>iera</w:t>
      </w:r>
      <w:r w:rsidRPr="00ED5A13">
        <w:t xml:space="preserve"> ak</w:t>
      </w:r>
      <w:r>
        <w:t>o</w:t>
      </w:r>
      <w:r w:rsidRPr="00ED5A13">
        <w:t xml:space="preserve"> hodnoti</w:t>
      </w:r>
      <w:r>
        <w:t>ť</w:t>
      </w:r>
      <w:r w:rsidRPr="00ED5A13">
        <w:t xml:space="preserve"> spokojnos</w:t>
      </w:r>
      <w:r>
        <w:t>ť</w:t>
      </w:r>
      <w:r w:rsidRPr="00ED5A13">
        <w:t xml:space="preserve"> </w:t>
      </w:r>
      <w:r>
        <w:t>zákazníka</w:t>
      </w:r>
      <w:r w:rsidRPr="00ED5A13">
        <w:t xml:space="preserve"> s</w:t>
      </w:r>
      <w:r>
        <w:t>o</w:t>
      </w:r>
      <w:r w:rsidRPr="00ED5A13">
        <w:t xml:space="preserve"> službou, za kt</w:t>
      </w:r>
      <w:r>
        <w:t>o</w:t>
      </w:r>
      <w:r w:rsidRPr="00ED5A13">
        <w:t>r</w:t>
      </w:r>
      <w:r>
        <w:t>ú</w:t>
      </w:r>
      <w:r w:rsidRPr="00ED5A13">
        <w:t xml:space="preserve"> platí a kt</w:t>
      </w:r>
      <w:r>
        <w:t>o</w:t>
      </w:r>
      <w:r w:rsidRPr="00ED5A13">
        <w:t>r</w:t>
      </w:r>
      <w:r>
        <w:t>ú</w:t>
      </w:r>
      <w:r w:rsidRPr="00ED5A13">
        <w:t xml:space="preserve"> mu operátor poskytuje. Hodno</w:t>
      </w:r>
      <w:r>
        <w:t>t</w:t>
      </w:r>
      <w:r w:rsidRPr="00ED5A13">
        <w:t>en</w:t>
      </w:r>
      <w:r>
        <w:t>ie</w:t>
      </w:r>
      <w:r w:rsidRPr="00ED5A13">
        <w:t xml:space="preserve"> služby je </w:t>
      </w:r>
      <w:r>
        <w:t>ale</w:t>
      </w:r>
      <w:r w:rsidRPr="00ED5A13">
        <w:t xml:space="preserve"> pom</w:t>
      </w:r>
      <w:r>
        <w:t>e</w:t>
      </w:r>
      <w:r w:rsidRPr="00ED5A13">
        <w:t>rn</w:t>
      </w:r>
      <w:r>
        <w:t>e</w:t>
      </w:r>
      <w:r w:rsidRPr="00ED5A13">
        <w:t xml:space="preserve"> komplikovaný proces. Uveďte, ak</w:t>
      </w:r>
      <w:r>
        <w:t>é</w:t>
      </w:r>
      <w:r w:rsidRPr="00ED5A13">
        <w:t xml:space="preserve"> kritéria s</w:t>
      </w:r>
      <w:r>
        <w:t>a</w:t>
      </w:r>
      <w:r w:rsidRPr="00ED5A13">
        <w:t xml:space="preserve"> nap</w:t>
      </w:r>
      <w:r>
        <w:t>r</w:t>
      </w:r>
      <w:r w:rsidRPr="00ED5A13">
        <w:t>íklad využívaj</w:t>
      </w:r>
      <w:r>
        <w:t>ú</w:t>
      </w:r>
      <w:r w:rsidRPr="00ED5A13">
        <w:t xml:space="preserve"> </w:t>
      </w:r>
      <w:r>
        <w:t>na</w:t>
      </w:r>
      <w:r w:rsidRPr="00ED5A13">
        <w:t xml:space="preserve"> jej hodno</w:t>
      </w:r>
      <w:r>
        <w:t>t</w:t>
      </w:r>
      <w:r w:rsidRPr="00ED5A13">
        <w:t>en</w:t>
      </w:r>
      <w:r>
        <w:t>ie</w:t>
      </w:r>
      <w:r w:rsidRPr="00ED5A13">
        <w:t xml:space="preserve"> (objekt</w:t>
      </w:r>
      <w:r>
        <w:t>í</w:t>
      </w:r>
      <w:r w:rsidRPr="00ED5A13">
        <w:t>vn</w:t>
      </w:r>
      <w:r>
        <w:t>e</w:t>
      </w:r>
      <w:r w:rsidRPr="00ED5A13">
        <w:t xml:space="preserve"> </w:t>
      </w:r>
      <w:r>
        <w:t>aj</w:t>
      </w:r>
      <w:r w:rsidRPr="00ED5A13">
        <w:t xml:space="preserve"> subjekt</w:t>
      </w:r>
      <w:r>
        <w:t>í</w:t>
      </w:r>
      <w:r w:rsidRPr="00ED5A13">
        <w:t>vn</w:t>
      </w:r>
      <w:r>
        <w:t>e</w:t>
      </w:r>
      <w:r w:rsidRPr="00ED5A13">
        <w:t>):</w:t>
      </w:r>
    </w:p>
    <w:p w:rsidR="00892997" w:rsidRPr="00D5571E" w:rsidRDefault="00892997" w:rsidP="007E01D1">
      <w:pPr>
        <w:pStyle w:val="eCheckBoxText"/>
        <w:rPr>
          <w:lang w:val="cs-CZ"/>
        </w:rPr>
      </w:pPr>
    </w:p>
    <w:p w:rsidR="00892997" w:rsidRPr="00ED5A13" w:rsidRDefault="00892997" w:rsidP="006E2847">
      <w:pPr>
        <w:ind w:left="357"/>
      </w:pPr>
      <w:r w:rsidRPr="00ED5A13">
        <w:t>1.</w:t>
      </w:r>
      <w:r w:rsidRPr="00ED5A13">
        <w:tab/>
      </w:r>
      <w:r>
        <w:t>__________________________________________________</w:t>
      </w:r>
    </w:p>
    <w:p w:rsidR="00892997" w:rsidRPr="00ED5A13" w:rsidRDefault="00892997" w:rsidP="006E2847">
      <w:pPr>
        <w:ind w:left="357"/>
        <w:rPr>
          <w:noProof/>
          <w:lang w:eastAsia="sk-SK"/>
        </w:rPr>
      </w:pPr>
    </w:p>
    <w:p w:rsidR="00892997" w:rsidRPr="00ED5A13" w:rsidRDefault="00892997" w:rsidP="006E2847">
      <w:pPr>
        <w:ind w:left="357"/>
      </w:pPr>
      <w:r w:rsidRPr="00ED5A13">
        <w:rPr>
          <w:noProof/>
          <w:lang w:eastAsia="sk-SK"/>
        </w:rPr>
        <w:t>2.</w:t>
      </w:r>
      <w:r w:rsidRPr="00ED5A13">
        <w:tab/>
      </w:r>
      <w:r>
        <w:t>__________________________________________________</w:t>
      </w:r>
    </w:p>
    <w:p w:rsidR="00892997" w:rsidRPr="00ED5A13" w:rsidRDefault="00892997" w:rsidP="006E2847">
      <w:pPr>
        <w:ind w:left="357"/>
      </w:pPr>
    </w:p>
    <w:p w:rsidR="00892997" w:rsidRPr="00ED5A13" w:rsidRDefault="00892997" w:rsidP="006E2847">
      <w:pPr>
        <w:ind w:left="357"/>
      </w:pPr>
      <w:r w:rsidRPr="00ED5A13">
        <w:rPr>
          <w:noProof/>
          <w:lang w:eastAsia="sk-SK"/>
        </w:rPr>
        <w:t>3.</w:t>
      </w:r>
      <w:r w:rsidRPr="00ED5A13">
        <w:tab/>
      </w:r>
      <w:r>
        <w:t>__________________________________________________</w:t>
      </w:r>
    </w:p>
    <w:p w:rsidR="00892997" w:rsidRPr="00ED5A13" w:rsidRDefault="00892997" w:rsidP="006E2847">
      <w:pPr>
        <w:ind w:left="357"/>
      </w:pPr>
    </w:p>
    <w:p w:rsidR="00892997" w:rsidRPr="00ED5A13" w:rsidRDefault="00892997" w:rsidP="006E2847">
      <w:pPr>
        <w:ind w:left="357"/>
      </w:pPr>
      <w:r w:rsidRPr="00ED5A13">
        <w:rPr>
          <w:noProof/>
          <w:lang w:eastAsia="sk-SK"/>
        </w:rPr>
        <w:t>4.</w:t>
      </w:r>
      <w:r w:rsidRPr="00ED5A13">
        <w:tab/>
      </w:r>
      <w:r>
        <w:t>__________________________________________________</w:t>
      </w:r>
    </w:p>
    <w:p w:rsidR="00892997" w:rsidRDefault="00892997" w:rsidP="0086763D">
      <w:pPr>
        <w:pStyle w:val="eLineBottom"/>
        <w:rPr>
          <w:lang w:val="en-US"/>
        </w:rPr>
      </w:pPr>
    </w:p>
    <w:p w:rsidR="00892997" w:rsidRPr="00ED5A13" w:rsidRDefault="00892997" w:rsidP="0086763D">
      <w:pPr>
        <w:pStyle w:val="eLineBottom"/>
        <w:rPr>
          <w:lang w:val="en-US"/>
        </w:rPr>
      </w:pPr>
    </w:p>
    <w:p w:rsidR="00892997" w:rsidRPr="00ED5A13" w:rsidRDefault="00892997" w:rsidP="007E01D1">
      <w:pPr>
        <w:pStyle w:val="eCheckBoxText"/>
        <w:rPr>
          <w:lang w:val="en-US"/>
        </w:rPr>
      </w:pPr>
    </w:p>
    <w:p w:rsidR="00892997" w:rsidRPr="00ED5A13" w:rsidRDefault="00892997" w:rsidP="0086763D">
      <w:pPr>
        <w:pStyle w:val="eTask"/>
        <w:rPr>
          <w:lang w:val="en-US"/>
        </w:rPr>
      </w:pPr>
      <w:r w:rsidRPr="00ED5A13">
        <w:t>Upravte n</w:t>
      </w:r>
      <w:r>
        <w:t>a</w:t>
      </w:r>
      <w:r w:rsidRPr="00ED5A13">
        <w:t>sleduj</w:t>
      </w:r>
      <w:r>
        <w:t>ú</w:t>
      </w:r>
      <w:r w:rsidRPr="00ED5A13">
        <w:t>c</w:t>
      </w:r>
      <w:r>
        <w:t>e</w:t>
      </w:r>
      <w:r w:rsidRPr="00ED5A13">
        <w:t xml:space="preserve"> tvr</w:t>
      </w:r>
      <w:r>
        <w:t>d</w:t>
      </w:r>
      <w:r w:rsidRPr="00ED5A13">
        <w:t>en</w:t>
      </w:r>
      <w:r>
        <w:t>ie</w:t>
      </w:r>
      <w:r w:rsidRPr="00ED5A13">
        <w:t xml:space="preserve"> tak, aby jeho zn</w:t>
      </w:r>
      <w:r>
        <w:t>e</w:t>
      </w:r>
      <w:r w:rsidRPr="00ED5A13">
        <w:t>n</w:t>
      </w:r>
      <w:r>
        <w:t>ie</w:t>
      </w:r>
      <w:r w:rsidRPr="00ED5A13">
        <w:t xml:space="preserve"> b</w:t>
      </w:r>
      <w:r>
        <w:t>o</w:t>
      </w:r>
      <w:r w:rsidRPr="00ED5A13">
        <w:t>lo pravdivé.</w:t>
      </w:r>
    </w:p>
    <w:p w:rsidR="00892997" w:rsidRPr="00ED5A13" w:rsidRDefault="00892997" w:rsidP="0086763D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92997" w:rsidRPr="00ED5A13" w:rsidRDefault="00892997" w:rsidP="006E2847">
      <w:pPr>
        <w:spacing w:line="360" w:lineRule="auto"/>
      </w:pPr>
      <w:r w:rsidRPr="00ED5A13">
        <w:t>Pr</w:t>
      </w:r>
      <w:r>
        <w:t>e</w:t>
      </w:r>
      <w:r w:rsidRPr="00ED5A13">
        <w:t>kl</w:t>
      </w:r>
      <w:r>
        <w:t>a</w:t>
      </w:r>
      <w:r w:rsidRPr="00ED5A13">
        <w:t>d</w:t>
      </w:r>
      <w:r>
        <w:t>a</w:t>
      </w:r>
      <w:r w:rsidRPr="00ED5A13">
        <w:t>n</w:t>
      </w:r>
      <w:r>
        <w:t>ie</w:t>
      </w:r>
      <w:r w:rsidRPr="00ED5A13">
        <w:t xml:space="preserve"> je postup, kt</w:t>
      </w:r>
      <w:r>
        <w:t>o</w:t>
      </w:r>
      <w:r w:rsidRPr="00ED5A13">
        <w:t xml:space="preserve">rý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zvyšuje</m:t>
                  </m:r>
                </m:e>
              </m:mr>
              <m:mr>
                <m:e>
                  <m:r>
                    <m:rPr>
                      <m:nor/>
                    </m:rPr>
                    <m:t>znižuje</m:t>
                  </m:r>
                </m:e>
              </m:mr>
            </m:m>
          </m:e>
        </m:d>
      </m:oMath>
      <w:r w:rsidRPr="00ED5A13">
        <w:t xml:space="preserve"> možnos</w:t>
      </w:r>
      <w:r>
        <w:t>ť</w:t>
      </w:r>
      <w:r w:rsidRPr="00ED5A13">
        <w:t xml:space="preserve"> detekc</w:t>
      </w:r>
      <w:r>
        <w:t>i</w:t>
      </w:r>
      <w:r w:rsidRPr="00ED5A13">
        <w:t>e a korekc</w:t>
      </w:r>
      <w:r>
        <w:t>i</w:t>
      </w:r>
      <w:r w:rsidRPr="00ED5A13">
        <w:t>e ch</w:t>
      </w:r>
      <w:r>
        <w:t>ý</w:t>
      </w:r>
      <w:r w:rsidRPr="00ED5A13">
        <w:t xml:space="preserve">b </w:t>
      </w:r>
      <w:r>
        <w:t>spôsobený</w:t>
      </w:r>
      <w:r w:rsidRPr="00ED5A13">
        <w:t>ch impul</w:t>
      </w:r>
      <w:r>
        <w:t>z</w:t>
      </w:r>
      <w:r w:rsidRPr="00ED5A13">
        <w:t>n</w:t>
      </w:r>
      <w:r>
        <w:t>ý</w:t>
      </w:r>
      <w:r w:rsidRPr="00ED5A13">
        <w:t>m rušením p</w:t>
      </w:r>
      <w:r>
        <w:t>r</w:t>
      </w:r>
      <w:r w:rsidRPr="00ED5A13">
        <w:t>i p</w:t>
      </w:r>
      <w:r>
        <w:t>r</w:t>
      </w:r>
      <w:r w:rsidRPr="00ED5A13">
        <w:t>enos</w:t>
      </w:r>
      <w:r>
        <w:t>e</w:t>
      </w:r>
      <w:r w:rsidRPr="00ED5A13">
        <w:t>. Poško</w:t>
      </w:r>
      <w:r>
        <w:t>d</w:t>
      </w:r>
      <w:r w:rsidRPr="00ED5A13">
        <w:t>en</w:t>
      </w:r>
      <w:r>
        <w:t>é</w:t>
      </w:r>
      <w:r w:rsidRPr="00ED5A13">
        <w:t xml:space="preserve"> </w:t>
      </w:r>
      <w:r>
        <w:t>údaje</w:t>
      </w:r>
      <w:r w:rsidRPr="00ED5A13">
        <w:t xml:space="preserve"> je ted</w:t>
      </w:r>
      <w:r>
        <w:t>a</w:t>
      </w:r>
      <w:r w:rsidRPr="00ED5A13">
        <w:t xml:space="preserve"> možné v koncov</w:t>
      </w:r>
      <w:r>
        <w:t>o</w:t>
      </w:r>
      <w:r w:rsidRPr="00ED5A13">
        <w:t>m za</w:t>
      </w:r>
      <w:r>
        <w:t>riad</w:t>
      </w:r>
      <w:r w:rsidRPr="00ED5A13">
        <w:t>ení opravi</w:t>
      </w:r>
      <w:r>
        <w:t>ť</w:t>
      </w:r>
      <w:r w:rsidRPr="00ED5A13">
        <w:t xml:space="preserve"> a</w:t>
      </w:r>
      <w:r>
        <w:t> 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i</m:t>
                  </m:r>
                  <m:r>
                    <m:rPr>
                      <m:nor/>
                    </m:rPr>
                    <m:t>e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je</m:t>
                  </m:r>
                </m:e>
              </m:mr>
              <m:mr>
                <m:e>
                  <m:r>
                    <m:rPr>
                      <m:nor/>
                    </m:rPr>
                    <m:t>je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ED5A13">
        <w:rPr>
          <w:b/>
        </w:rPr>
        <w:t xml:space="preserve"> </w:t>
      </w:r>
      <w:r w:rsidRPr="00ED5A13">
        <w:t xml:space="preserve">nutné </w:t>
      </w:r>
      <w:r>
        <w:t>ich</w:t>
      </w:r>
      <w:r w:rsidRPr="00ED5A13">
        <w:t xml:space="preserve"> znovu z</w:t>
      </w:r>
      <w:r>
        <w:t>o</w:t>
      </w:r>
      <w:r w:rsidRPr="00ED5A13">
        <w:t xml:space="preserve"> zdroj</w:t>
      </w:r>
      <w:r>
        <w:t>a</w:t>
      </w:r>
      <w:r w:rsidRPr="00ED5A13">
        <w:t xml:space="preserve"> d</w:t>
      </w:r>
      <w:r>
        <w:t>á</w:t>
      </w:r>
      <w:r w:rsidRPr="00ED5A13">
        <w:t>t p</w:t>
      </w:r>
      <w:r>
        <w:t>r</w:t>
      </w:r>
      <w:r w:rsidRPr="00ED5A13">
        <w:t>enáš</w:t>
      </w:r>
      <w:r>
        <w:t>ať</w:t>
      </w:r>
      <w:r w:rsidRPr="00ED5A13">
        <w:t xml:space="preserve">, </w:t>
      </w:r>
      <w:r>
        <w:t>č</w:t>
      </w:r>
      <w:r w:rsidRPr="00ED5A13">
        <w:t xml:space="preserve">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m:t>zvyšuje</m:t>
                  </m:r>
                </m:e>
              </m:mr>
              <m:mr>
                <m:e>
                  <m:r>
                    <m:rPr>
                      <m:nor/>
                    </m:rPr>
                    <m:t>znižuje</m:t>
                  </m:r>
                </m:e>
              </m:mr>
            </m:m>
          </m:e>
        </m:d>
      </m:oMath>
      <w:r w:rsidRPr="00ED5A13">
        <w:t xml:space="preserve"> efektivitu p</w:t>
      </w:r>
      <w:r>
        <w:t>r</w:t>
      </w:r>
      <w:r w:rsidRPr="00ED5A13">
        <w:t>enosu.</w:t>
      </w:r>
    </w:p>
    <w:p w:rsidR="00892997" w:rsidRPr="00D5571E" w:rsidRDefault="00892997" w:rsidP="007E01D1">
      <w:pPr>
        <w:pStyle w:val="eCheckBoxText"/>
        <w:rPr>
          <w:lang w:val="cs-CZ"/>
        </w:rPr>
      </w:pPr>
    </w:p>
    <w:sectPr w:rsidR="00892997" w:rsidRPr="00D5571E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D90" w:rsidRDefault="006D2D90" w:rsidP="00861A1A">
      <w:r>
        <w:separator/>
      </w:r>
    </w:p>
  </w:endnote>
  <w:endnote w:type="continuationSeparator" w:id="0">
    <w:p w:rsidR="006D2D90" w:rsidRDefault="006D2D9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892997" w:rsidTr="00CA51B5">
      <w:tc>
        <w:tcPr>
          <w:tcW w:w="2518" w:type="dxa"/>
        </w:tcPr>
        <w:p w:rsidR="00892997" w:rsidRDefault="00374780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37640" cy="407035"/>
                <wp:effectExtent l="0" t="0" r="0" b="0"/>
                <wp:docPr id="7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764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92997" w:rsidRPr="005160E9" w:rsidRDefault="00892997" w:rsidP="005160E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160E9">
            <w:rPr>
              <w:sz w:val="16"/>
              <w:szCs w:val="16"/>
            </w:rPr>
            <w:t>Tento projekt bol financovaný s podporou Európskej Komisie.</w:t>
          </w:r>
        </w:p>
        <w:p w:rsidR="00892997" w:rsidRPr="00CA51B5" w:rsidRDefault="00892997" w:rsidP="005160E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160E9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892997" w:rsidTr="00CA51B5">
      <w:tc>
        <w:tcPr>
          <w:tcW w:w="8472" w:type="dxa"/>
          <w:gridSpan w:val="2"/>
        </w:tcPr>
        <w:p w:rsidR="00892997" w:rsidRPr="00CA51B5" w:rsidRDefault="00892997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892997" w:rsidRPr="00CA51B5" w:rsidRDefault="00892997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92997" w:rsidRPr="00BF5E09" w:rsidRDefault="00892997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D90" w:rsidRDefault="006D2D90" w:rsidP="00861A1A">
      <w:r>
        <w:separator/>
      </w:r>
    </w:p>
  </w:footnote>
  <w:footnote w:type="continuationSeparator" w:id="0">
    <w:p w:rsidR="006D2D90" w:rsidRDefault="006D2D9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997" w:rsidRPr="006E2847" w:rsidRDefault="00374780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2997">
      <w:rPr>
        <w:b/>
        <w:noProof/>
        <w:sz w:val="32"/>
        <w:szCs w:val="32"/>
      </w:rPr>
      <w:tab/>
    </w:r>
    <w:r w:rsidR="00892997">
      <w:rPr>
        <w:rFonts w:ascii="Calibri" w:hAnsi="Calibri"/>
        <w:b/>
        <w:smallCaps/>
        <w:noProof/>
      </w:rPr>
      <w:t>PRACOVNÝ LIST</w:t>
    </w:r>
  </w:p>
  <w:p w:rsidR="00892997" w:rsidRPr="00C148FD" w:rsidRDefault="00892997" w:rsidP="005160E9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E2847">
      <w:rPr>
        <w:rFonts w:ascii="Calibri" w:hAnsi="Calibri"/>
        <w:smallCaps/>
        <w:noProof/>
        <w:sz w:val="20"/>
        <w:szCs w:val="20"/>
        <w:lang w:val="en-US"/>
      </w:rPr>
      <w:t>VYSOKOR</w:t>
    </w:r>
    <w:r>
      <w:rPr>
        <w:rFonts w:ascii="Calibri" w:hAnsi="Calibri"/>
        <w:smallCaps/>
        <w:noProof/>
        <w:sz w:val="20"/>
        <w:szCs w:val="20"/>
        <w:lang w:val="en-US"/>
      </w:rPr>
      <w:t>ÝCHLOSTNÝ PRÍSTUP DO INTERNETU</w:t>
    </w:r>
  </w:p>
  <w:p w:rsidR="00892997" w:rsidRPr="00C148FD" w:rsidRDefault="0089299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ek Nevosad">
    <w15:presenceInfo w15:providerId="None" w15:userId="Marek Nevos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673F"/>
    <w:rsid w:val="00016AD8"/>
    <w:rsid w:val="00017595"/>
    <w:rsid w:val="00021197"/>
    <w:rsid w:val="00025353"/>
    <w:rsid w:val="00030EDA"/>
    <w:rsid w:val="00035427"/>
    <w:rsid w:val="00037ECC"/>
    <w:rsid w:val="00045BEB"/>
    <w:rsid w:val="00073ADF"/>
    <w:rsid w:val="0007473C"/>
    <w:rsid w:val="00074C1B"/>
    <w:rsid w:val="000750AD"/>
    <w:rsid w:val="000750C9"/>
    <w:rsid w:val="00087EAC"/>
    <w:rsid w:val="00094292"/>
    <w:rsid w:val="00094A16"/>
    <w:rsid w:val="000A233F"/>
    <w:rsid w:val="000A55B3"/>
    <w:rsid w:val="000C6B3A"/>
    <w:rsid w:val="0010010A"/>
    <w:rsid w:val="00112406"/>
    <w:rsid w:val="001135E7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5406"/>
    <w:rsid w:val="001F6290"/>
    <w:rsid w:val="00213F2C"/>
    <w:rsid w:val="00223478"/>
    <w:rsid w:val="00225015"/>
    <w:rsid w:val="00247E71"/>
    <w:rsid w:val="00267C33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74780"/>
    <w:rsid w:val="0039238A"/>
    <w:rsid w:val="003B1326"/>
    <w:rsid w:val="003C5B45"/>
    <w:rsid w:val="003D41BB"/>
    <w:rsid w:val="003E01BE"/>
    <w:rsid w:val="003E0671"/>
    <w:rsid w:val="003F03EB"/>
    <w:rsid w:val="003F623C"/>
    <w:rsid w:val="003F7F87"/>
    <w:rsid w:val="00402B09"/>
    <w:rsid w:val="00410F15"/>
    <w:rsid w:val="00417ED2"/>
    <w:rsid w:val="00464F06"/>
    <w:rsid w:val="0046567F"/>
    <w:rsid w:val="00472203"/>
    <w:rsid w:val="00475954"/>
    <w:rsid w:val="00483578"/>
    <w:rsid w:val="00492966"/>
    <w:rsid w:val="004A01E5"/>
    <w:rsid w:val="004A7B44"/>
    <w:rsid w:val="004B7E57"/>
    <w:rsid w:val="004C0E36"/>
    <w:rsid w:val="004E5E95"/>
    <w:rsid w:val="004E70EA"/>
    <w:rsid w:val="004F5AFF"/>
    <w:rsid w:val="005132B0"/>
    <w:rsid w:val="005160E9"/>
    <w:rsid w:val="00517E3A"/>
    <w:rsid w:val="0052167E"/>
    <w:rsid w:val="0052284C"/>
    <w:rsid w:val="00561B7B"/>
    <w:rsid w:val="00561C5A"/>
    <w:rsid w:val="005728B3"/>
    <w:rsid w:val="005738D5"/>
    <w:rsid w:val="00574D89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36EC8"/>
    <w:rsid w:val="0064098D"/>
    <w:rsid w:val="006435FE"/>
    <w:rsid w:val="0064494B"/>
    <w:rsid w:val="0066326F"/>
    <w:rsid w:val="00667389"/>
    <w:rsid w:val="0068067D"/>
    <w:rsid w:val="0068131D"/>
    <w:rsid w:val="00690FB1"/>
    <w:rsid w:val="006A24C7"/>
    <w:rsid w:val="006B5D59"/>
    <w:rsid w:val="006C49A0"/>
    <w:rsid w:val="006D2D90"/>
    <w:rsid w:val="006D39B2"/>
    <w:rsid w:val="006D3F30"/>
    <w:rsid w:val="006D50FA"/>
    <w:rsid w:val="006E2847"/>
    <w:rsid w:val="006E77C3"/>
    <w:rsid w:val="006F0D5B"/>
    <w:rsid w:val="006F787A"/>
    <w:rsid w:val="00710301"/>
    <w:rsid w:val="0073574D"/>
    <w:rsid w:val="007460F9"/>
    <w:rsid w:val="00746864"/>
    <w:rsid w:val="0076745A"/>
    <w:rsid w:val="007738BD"/>
    <w:rsid w:val="007837ED"/>
    <w:rsid w:val="00790D07"/>
    <w:rsid w:val="007C0FDD"/>
    <w:rsid w:val="007C308E"/>
    <w:rsid w:val="007C5B85"/>
    <w:rsid w:val="007E01D1"/>
    <w:rsid w:val="007E16D1"/>
    <w:rsid w:val="007E6CED"/>
    <w:rsid w:val="007F5C41"/>
    <w:rsid w:val="00802588"/>
    <w:rsid w:val="00813612"/>
    <w:rsid w:val="0081479C"/>
    <w:rsid w:val="00815D01"/>
    <w:rsid w:val="00825830"/>
    <w:rsid w:val="00826CB2"/>
    <w:rsid w:val="00830375"/>
    <w:rsid w:val="00831014"/>
    <w:rsid w:val="00832323"/>
    <w:rsid w:val="008445A9"/>
    <w:rsid w:val="00861A1A"/>
    <w:rsid w:val="00864D93"/>
    <w:rsid w:val="0086763D"/>
    <w:rsid w:val="00870052"/>
    <w:rsid w:val="00882BE0"/>
    <w:rsid w:val="008836CE"/>
    <w:rsid w:val="00891FF5"/>
    <w:rsid w:val="00892997"/>
    <w:rsid w:val="00893E89"/>
    <w:rsid w:val="008A3619"/>
    <w:rsid w:val="008B05F5"/>
    <w:rsid w:val="008B6CCD"/>
    <w:rsid w:val="008C64E0"/>
    <w:rsid w:val="008D38F1"/>
    <w:rsid w:val="008D7AF3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20B3"/>
    <w:rsid w:val="00973BE5"/>
    <w:rsid w:val="00974B16"/>
    <w:rsid w:val="009802AD"/>
    <w:rsid w:val="0098756C"/>
    <w:rsid w:val="009A3791"/>
    <w:rsid w:val="009A5F9E"/>
    <w:rsid w:val="009B638C"/>
    <w:rsid w:val="009C7B24"/>
    <w:rsid w:val="009E2A2A"/>
    <w:rsid w:val="009F6E5E"/>
    <w:rsid w:val="00A17111"/>
    <w:rsid w:val="00A25419"/>
    <w:rsid w:val="00A26A28"/>
    <w:rsid w:val="00A41E41"/>
    <w:rsid w:val="00A50FFF"/>
    <w:rsid w:val="00A527AF"/>
    <w:rsid w:val="00A54992"/>
    <w:rsid w:val="00A60AA7"/>
    <w:rsid w:val="00A633E1"/>
    <w:rsid w:val="00A65E53"/>
    <w:rsid w:val="00A8234A"/>
    <w:rsid w:val="00A97C95"/>
    <w:rsid w:val="00AA0506"/>
    <w:rsid w:val="00AA5B23"/>
    <w:rsid w:val="00AC2A3D"/>
    <w:rsid w:val="00AC4014"/>
    <w:rsid w:val="00AC4ED9"/>
    <w:rsid w:val="00AC6380"/>
    <w:rsid w:val="00AD27C1"/>
    <w:rsid w:val="00AD2F36"/>
    <w:rsid w:val="00AD6E4D"/>
    <w:rsid w:val="00AF5281"/>
    <w:rsid w:val="00AF5E0D"/>
    <w:rsid w:val="00B01599"/>
    <w:rsid w:val="00B05A22"/>
    <w:rsid w:val="00B15DB4"/>
    <w:rsid w:val="00B177D0"/>
    <w:rsid w:val="00B3151A"/>
    <w:rsid w:val="00B37307"/>
    <w:rsid w:val="00B513AC"/>
    <w:rsid w:val="00B5145B"/>
    <w:rsid w:val="00B707D0"/>
    <w:rsid w:val="00B75FF7"/>
    <w:rsid w:val="00B816F4"/>
    <w:rsid w:val="00B822EA"/>
    <w:rsid w:val="00B84417"/>
    <w:rsid w:val="00B94FBB"/>
    <w:rsid w:val="00BA13BC"/>
    <w:rsid w:val="00BA3595"/>
    <w:rsid w:val="00BB3CAA"/>
    <w:rsid w:val="00BB48C7"/>
    <w:rsid w:val="00BC1F6B"/>
    <w:rsid w:val="00BC732E"/>
    <w:rsid w:val="00BD3D30"/>
    <w:rsid w:val="00BD7612"/>
    <w:rsid w:val="00BE0E2E"/>
    <w:rsid w:val="00BE6648"/>
    <w:rsid w:val="00BF27F2"/>
    <w:rsid w:val="00BF5E09"/>
    <w:rsid w:val="00BF6970"/>
    <w:rsid w:val="00C11FD6"/>
    <w:rsid w:val="00C148FD"/>
    <w:rsid w:val="00C2393A"/>
    <w:rsid w:val="00C5580D"/>
    <w:rsid w:val="00C57915"/>
    <w:rsid w:val="00C65EB4"/>
    <w:rsid w:val="00C7264E"/>
    <w:rsid w:val="00C767C9"/>
    <w:rsid w:val="00C77CD4"/>
    <w:rsid w:val="00C878F0"/>
    <w:rsid w:val="00CA363D"/>
    <w:rsid w:val="00CA51B5"/>
    <w:rsid w:val="00CB3E63"/>
    <w:rsid w:val="00CC2293"/>
    <w:rsid w:val="00CC266E"/>
    <w:rsid w:val="00CC2F74"/>
    <w:rsid w:val="00CE09BA"/>
    <w:rsid w:val="00CF4DFA"/>
    <w:rsid w:val="00D060B3"/>
    <w:rsid w:val="00D06992"/>
    <w:rsid w:val="00D20A5C"/>
    <w:rsid w:val="00D2650E"/>
    <w:rsid w:val="00D33524"/>
    <w:rsid w:val="00D5236B"/>
    <w:rsid w:val="00D526DB"/>
    <w:rsid w:val="00D5571E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33F"/>
    <w:rsid w:val="00DD34CF"/>
    <w:rsid w:val="00DD6149"/>
    <w:rsid w:val="00DE3767"/>
    <w:rsid w:val="00DF7233"/>
    <w:rsid w:val="00E0343F"/>
    <w:rsid w:val="00E10571"/>
    <w:rsid w:val="00E10DD0"/>
    <w:rsid w:val="00E11170"/>
    <w:rsid w:val="00E14EEB"/>
    <w:rsid w:val="00E2272B"/>
    <w:rsid w:val="00E31B1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D5421"/>
    <w:rsid w:val="00ED5A13"/>
    <w:rsid w:val="00EE3197"/>
    <w:rsid w:val="00EF2951"/>
    <w:rsid w:val="00F00720"/>
    <w:rsid w:val="00F168D6"/>
    <w:rsid w:val="00F17E53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D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AA4D8B"/>
  <w15:docId w15:val="{CAD98D20-5915-49DB-801C-81E41826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571E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rsid w:val="00267C3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67C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267C33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267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267C3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2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dc:description/>
  <cp:lastModifiedBy>Marek Nevosad</cp:lastModifiedBy>
  <cp:revision>7</cp:revision>
  <cp:lastPrinted>2013-05-24T15:00:00Z</cp:lastPrinted>
  <dcterms:created xsi:type="dcterms:W3CDTF">2016-05-11T19:20:00Z</dcterms:created>
  <dcterms:modified xsi:type="dcterms:W3CDTF">2016-07-19T12:39:00Z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