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757" w:rsidRPr="00DD7E95" w:rsidRDefault="00F64757" w:rsidP="000D4DD9">
      <w:pPr>
        <w:pStyle w:val="eTask"/>
        <w:rPr>
          <w:lang w:val="en-US"/>
        </w:rPr>
      </w:pPr>
      <w:r w:rsidRPr="00E833BB">
        <w:t>Upravte n</w:t>
      </w:r>
      <w:r>
        <w:t>a</w:t>
      </w:r>
      <w:r w:rsidRPr="00E833BB">
        <w:t>sleduj</w:t>
      </w:r>
      <w:r>
        <w:t>ú</w:t>
      </w:r>
      <w:r w:rsidRPr="00E833BB">
        <w:t>c</w:t>
      </w:r>
      <w:r>
        <w:t>e</w:t>
      </w:r>
      <w:r w:rsidRPr="00E833BB">
        <w:t xml:space="preserve"> tvr</w:t>
      </w:r>
      <w:r>
        <w:t>d</w:t>
      </w:r>
      <w:r w:rsidRPr="00E833BB">
        <w:t>en</w:t>
      </w:r>
      <w:r>
        <w:t>ia</w:t>
      </w:r>
      <w:r w:rsidRPr="00E833BB">
        <w:t xml:space="preserve"> tak, aby b</w:t>
      </w:r>
      <w:r>
        <w:t>o</w:t>
      </w:r>
      <w:r w:rsidRPr="00E833BB">
        <w:t>l</w:t>
      </w:r>
      <w:r>
        <w:t>i</w:t>
      </w:r>
      <w:r w:rsidRPr="00E833BB">
        <w:t xml:space="preserve"> pravdiv</w:t>
      </w:r>
      <w:r>
        <w:t>é</w:t>
      </w:r>
      <w:r w:rsidRPr="00E833BB">
        <w:t>.</w:t>
      </w:r>
    </w:p>
    <w:p w:rsidR="00F64757" w:rsidRPr="00DD7E95" w:rsidRDefault="00F64757" w:rsidP="000D4DD9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F64757" w:rsidRPr="00E833BB" w:rsidRDefault="00F64757" w:rsidP="002C0342">
      <w:pPr>
        <w:spacing w:line="360" w:lineRule="auto"/>
      </w:pPr>
      <w:proofErr w:type="spellStart"/>
      <w:r w:rsidRPr="00E833BB">
        <w:t>Znáhodn</w:t>
      </w:r>
      <w:r>
        <w:t>e</w:t>
      </w:r>
      <w:r w:rsidRPr="00E833BB">
        <w:t>n</w:t>
      </w:r>
      <w:r>
        <w:t>ie</w:t>
      </w:r>
      <w:proofErr w:type="spellEnd"/>
      <w:r w:rsidRPr="00E833BB">
        <w:t xml:space="preserve"> vys</w:t>
      </w:r>
      <w:r>
        <w:t>ie</w:t>
      </w:r>
      <w:r w:rsidRPr="00E833BB">
        <w:t>lan</w:t>
      </w:r>
      <w:r>
        <w:t>ej</w:t>
      </w:r>
      <w:r w:rsidRPr="00E833BB">
        <w:t xml:space="preserve"> pos</w:t>
      </w:r>
      <w:r>
        <w:t>t</w:t>
      </w:r>
      <w:r w:rsidRPr="00E833BB">
        <w:t>upnosti d</w:t>
      </w:r>
      <w:r>
        <w:t>á</w:t>
      </w:r>
      <w:r w:rsidRPr="00E833BB">
        <w:t>t p</w:t>
      </w:r>
      <w:r>
        <w:t>r</w:t>
      </w:r>
      <w:r w:rsidRPr="00E833BB">
        <w:t>ináš</w:t>
      </w:r>
      <w:r>
        <w:t>a</w:t>
      </w:r>
      <w:r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nižš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vyšš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ie</m:t>
                  </m:r>
                </m:e>
              </m:mr>
            </m:m>
          </m:e>
        </m:d>
      </m:oMath>
      <w:r w:rsidRPr="00E833BB">
        <w:t xml:space="preserve"> nároky na pot</w:t>
      </w:r>
      <w:r>
        <w:t>r</w:t>
      </w:r>
      <w:r w:rsidRPr="00E833BB">
        <w:t>ebn</w:t>
      </w:r>
      <w:r>
        <w:t>ú</w:t>
      </w:r>
      <w:r w:rsidRPr="00E833BB">
        <w:t xml:space="preserve"> ší</w:t>
      </w:r>
      <w:r>
        <w:t>r</w:t>
      </w:r>
      <w:r w:rsidRPr="00E833BB">
        <w:t xml:space="preserve">ku </w:t>
      </w:r>
      <w:r>
        <w:t>frekvenčného</w:t>
      </w:r>
      <w:r w:rsidRPr="00E833BB">
        <w:t xml:space="preserve"> pásma p</w:t>
      </w:r>
      <w:r>
        <w:t>r</w:t>
      </w:r>
      <w:r w:rsidRPr="00E833BB">
        <w:t>enosov</w:t>
      </w:r>
      <w:r>
        <w:t>ej</w:t>
      </w:r>
      <w:r w:rsidRPr="00E833BB">
        <w:t xml:space="preserve"> cesty.</w:t>
      </w:r>
    </w:p>
    <w:p w:rsidR="00F64757" w:rsidRPr="00E833BB" w:rsidRDefault="00F64757" w:rsidP="002C0342">
      <w:pPr>
        <w:spacing w:line="360" w:lineRule="auto"/>
      </w:pPr>
      <w:proofErr w:type="spellStart"/>
      <w:r w:rsidRPr="00E833BB">
        <w:t>Skramblov</w:t>
      </w:r>
      <w:r>
        <w:t>a</w:t>
      </w:r>
      <w:r w:rsidRPr="00E833BB">
        <w:t>n</w:t>
      </w:r>
      <w:r>
        <w:t>ie</w:t>
      </w:r>
      <w:proofErr w:type="spellEnd"/>
      <w:r w:rsidRPr="00E833BB">
        <w:t xml:space="preserve"> na vys</w:t>
      </w:r>
      <w:r>
        <w:t>ie</w:t>
      </w:r>
      <w:r w:rsidRPr="00E833BB">
        <w:t>lac</w:t>
      </w:r>
      <w:r>
        <w:t>ej</w:t>
      </w:r>
      <w:r w:rsidRPr="00E833BB">
        <w:t xml:space="preserve"> stran</w:t>
      </w:r>
      <w:r>
        <w:t>e</w:t>
      </w:r>
      <w:r w:rsidRPr="00E833BB">
        <w:t xml:space="preserve"> (a </w:t>
      </w:r>
      <w:proofErr w:type="spellStart"/>
      <w:r w:rsidRPr="00E833BB">
        <w:t>deskramblov</w:t>
      </w:r>
      <w:r>
        <w:t>a</w:t>
      </w:r>
      <w:r w:rsidRPr="00E833BB">
        <w:t>n</w:t>
      </w:r>
      <w:r>
        <w:t>ie</w:t>
      </w:r>
      <w:proofErr w:type="spellEnd"/>
      <w:r w:rsidRPr="00E833BB">
        <w:t xml:space="preserve"> </w:t>
      </w:r>
      <w:r>
        <w:t>v</w:t>
      </w:r>
      <w:r w:rsidRPr="00E833BB">
        <w:t xml:space="preserve"> p</w:t>
      </w:r>
      <w:r>
        <w:t>r</w:t>
      </w:r>
      <w:r w:rsidRPr="00E833BB">
        <w:t>ijíma</w:t>
      </w:r>
      <w:r>
        <w:t>či</w:t>
      </w:r>
      <w:r w:rsidRPr="00E833BB">
        <w:t>) má za ú</w:t>
      </w:r>
      <w:r>
        <w:t>l</w:t>
      </w:r>
      <w:r w:rsidRPr="00E833BB">
        <w:t>o</w:t>
      </w:r>
      <w:r>
        <w:t xml:space="preserve">hu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odstr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á</m:t>
                  </m:r>
                  <m:r>
                    <m:rPr>
                      <m:nor/>
                    </m:rPr>
                    <w:rPr>
                      <w:color w:val="FF0000"/>
                    </w:rPr>
                    <m:t>ni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ť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vloži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ť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833BB">
        <w:rPr>
          <w:b/>
        </w:rPr>
        <w:t xml:space="preserve"> </w:t>
      </w:r>
      <w:r w:rsidRPr="00E833BB">
        <w:t>periodické pos</w:t>
      </w:r>
      <w:r>
        <w:t>t</w:t>
      </w:r>
      <w:r w:rsidRPr="00E833BB">
        <w:t xml:space="preserve">upnosti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do</m:t>
                  </m:r>
                </m:e>
              </m:mr>
            </m:m>
          </m:e>
        </m:d>
      </m:oMath>
      <w:r w:rsidRPr="00E833BB">
        <w:t xml:space="preserve"> p</w:t>
      </w:r>
      <w:r>
        <w:t>r</w:t>
      </w:r>
      <w:r w:rsidRPr="00E833BB">
        <w:t>enáš</w:t>
      </w:r>
      <w:r>
        <w:t>a</w:t>
      </w:r>
      <w:r w:rsidRPr="00E833BB">
        <w:t>ného d</w:t>
      </w:r>
      <w:r>
        <w:t>á</w:t>
      </w:r>
      <w:r w:rsidRPr="00E833BB">
        <w:t>tového toku.</w:t>
      </w:r>
    </w:p>
    <w:p w:rsidR="00F64757" w:rsidRPr="00543FE7" w:rsidRDefault="00F64757" w:rsidP="00C148FD">
      <w:pPr>
        <w:pStyle w:val="eLineBottom"/>
        <w:rPr>
          <w:lang w:val="cs-CZ"/>
        </w:rPr>
      </w:pPr>
    </w:p>
    <w:p w:rsidR="00F64757" w:rsidRPr="00543FE7" w:rsidRDefault="00F64757" w:rsidP="001922A0">
      <w:pPr>
        <w:rPr>
          <w:lang w:val="cs-CZ"/>
        </w:rPr>
      </w:pPr>
    </w:p>
    <w:p w:rsidR="00F64757" w:rsidRPr="00543FE7" w:rsidRDefault="00F64757" w:rsidP="00AB1381">
      <w:pPr>
        <w:pStyle w:val="eTask"/>
        <w:rPr>
          <w:lang w:val="cs-CZ"/>
        </w:rPr>
      </w:pPr>
      <w:r w:rsidRPr="00D92878">
        <w:t>Ktorými vnútornými obvodmi</w:t>
      </w:r>
      <w:r w:rsidRPr="00E833BB">
        <w:t xml:space="preserve"> modemu VDSL2 je realizov</w:t>
      </w:r>
      <w:r>
        <w:t>a</w:t>
      </w:r>
      <w:r w:rsidRPr="00E833BB">
        <w:t>n</w:t>
      </w:r>
      <w:r>
        <w:t>é</w:t>
      </w:r>
      <w:r w:rsidRPr="00E833BB">
        <w:t xml:space="preserve"> zabezpečen</w:t>
      </w:r>
      <w:r>
        <w:t>ie</w:t>
      </w:r>
      <w:r w:rsidRPr="00E833BB">
        <w:t xml:space="preserve"> d</w:t>
      </w:r>
      <w:r>
        <w:t>á</w:t>
      </w:r>
      <w:r w:rsidRPr="00E833BB">
        <w:t>tového toku koncového účastníka p</w:t>
      </w:r>
      <w:r>
        <w:t>r</w:t>
      </w:r>
      <w:r w:rsidRPr="00E833BB">
        <w:t>ed jeho p</w:t>
      </w:r>
      <w:r>
        <w:t>r</w:t>
      </w:r>
      <w:r w:rsidRPr="00E833BB">
        <w:t>enos</w:t>
      </w:r>
      <w:r>
        <w:t>o</w:t>
      </w:r>
      <w:r w:rsidRPr="00E833BB">
        <w:t>m v p</w:t>
      </w:r>
      <w:r>
        <w:t>r</w:t>
      </w:r>
      <w:r w:rsidRPr="00E833BB">
        <w:t>ístupov</w:t>
      </w:r>
      <w:r>
        <w:t>ej</w:t>
      </w:r>
      <w:r w:rsidRPr="00E833BB">
        <w:t xml:space="preserve"> s</w:t>
      </w:r>
      <w:r>
        <w:t>ie</w:t>
      </w:r>
      <w:r w:rsidRPr="00E833BB">
        <w:t>ti?</w:t>
      </w:r>
    </w:p>
    <w:p w:rsidR="00F64757" w:rsidRPr="00543FE7" w:rsidRDefault="00F64757" w:rsidP="00AB1381">
      <w:pPr>
        <w:pStyle w:val="eCheckBoxText"/>
        <w:rPr>
          <w:lang w:val="cs-CZ"/>
        </w:rPr>
      </w:pPr>
    </w:p>
    <w:p w:rsidR="00F64757" w:rsidRPr="00E833BB" w:rsidRDefault="00F64757" w:rsidP="002C0342">
      <w:pPr>
        <w:ind w:left="357"/>
      </w:pPr>
      <w:r w:rsidRPr="00E833BB">
        <w:t>1.</w:t>
      </w:r>
      <w:r w:rsidRPr="00E833BB">
        <w:tab/>
      </w:r>
      <w:r>
        <w:rPr>
          <w:color w:val="FF0000"/>
        </w:rPr>
        <w:t>obvody pre synchronizáciu</w:t>
      </w:r>
    </w:p>
    <w:p w:rsidR="00F64757" w:rsidRPr="00E833BB" w:rsidRDefault="00F64757" w:rsidP="002C0342">
      <w:pPr>
        <w:ind w:left="357"/>
        <w:rPr>
          <w:noProof/>
          <w:lang w:eastAsia="sk-SK"/>
        </w:rPr>
      </w:pPr>
    </w:p>
    <w:p w:rsidR="00F64757" w:rsidRPr="00E833BB" w:rsidRDefault="00F64757" w:rsidP="002C0342">
      <w:pPr>
        <w:ind w:left="357"/>
      </w:pPr>
      <w:r w:rsidRPr="00E833BB">
        <w:rPr>
          <w:noProof/>
          <w:lang w:eastAsia="sk-SK"/>
        </w:rPr>
        <w:t>2.</w:t>
      </w:r>
      <w:r w:rsidRPr="00E833BB">
        <w:tab/>
      </w:r>
      <w:proofErr w:type="spellStart"/>
      <w:r>
        <w:rPr>
          <w:color w:val="FF0000"/>
        </w:rPr>
        <w:t>skrambler</w:t>
      </w:r>
      <w:proofErr w:type="spellEnd"/>
    </w:p>
    <w:p w:rsidR="00F64757" w:rsidRPr="00E833BB" w:rsidRDefault="00F64757" w:rsidP="002C0342">
      <w:pPr>
        <w:ind w:left="357"/>
      </w:pPr>
    </w:p>
    <w:p w:rsidR="00F64757" w:rsidRPr="00E833BB" w:rsidRDefault="00F64757" w:rsidP="002C0342">
      <w:pPr>
        <w:ind w:left="357"/>
      </w:pPr>
      <w:r w:rsidRPr="00E833BB">
        <w:rPr>
          <w:noProof/>
          <w:lang w:eastAsia="sk-SK"/>
        </w:rPr>
        <w:t>3.</w:t>
      </w:r>
      <w:r w:rsidRPr="00E833BB">
        <w:tab/>
      </w:r>
      <w:r>
        <w:rPr>
          <w:color w:val="FF0000"/>
        </w:rPr>
        <w:t xml:space="preserve">konvolučný </w:t>
      </w:r>
      <w:proofErr w:type="spellStart"/>
      <w:r>
        <w:rPr>
          <w:color w:val="FF0000"/>
        </w:rPr>
        <w:t>kodér</w:t>
      </w:r>
      <w:proofErr w:type="spellEnd"/>
    </w:p>
    <w:p w:rsidR="00F64757" w:rsidRPr="00E833BB" w:rsidRDefault="00F64757" w:rsidP="002C0342">
      <w:pPr>
        <w:ind w:left="357"/>
      </w:pPr>
    </w:p>
    <w:p w:rsidR="00F64757" w:rsidRPr="00E833BB" w:rsidRDefault="00F64757" w:rsidP="002C0342">
      <w:pPr>
        <w:ind w:left="357"/>
      </w:pPr>
      <w:r w:rsidRPr="00E833BB">
        <w:rPr>
          <w:noProof/>
          <w:lang w:eastAsia="sk-SK"/>
        </w:rPr>
        <w:t>4.</w:t>
      </w:r>
      <w:r w:rsidRPr="00E833BB">
        <w:tab/>
      </w:r>
      <w:r>
        <w:rPr>
          <w:color w:val="FF0000"/>
        </w:rPr>
        <w:t>modulátor</w:t>
      </w:r>
    </w:p>
    <w:p w:rsidR="00F64757" w:rsidRPr="00E833BB" w:rsidRDefault="00F64757" w:rsidP="00462166">
      <w:pPr>
        <w:pStyle w:val="eLineBottom"/>
        <w:rPr>
          <w:lang w:val="en-US"/>
        </w:rPr>
      </w:pPr>
    </w:p>
    <w:p w:rsidR="00F64757" w:rsidRPr="00E833BB" w:rsidRDefault="00F64757" w:rsidP="00462166">
      <w:pPr>
        <w:rPr>
          <w:lang w:val="en-US"/>
        </w:rPr>
      </w:pPr>
    </w:p>
    <w:p w:rsidR="00F64757" w:rsidRPr="00543FE7" w:rsidRDefault="00F64757" w:rsidP="00462166">
      <w:pPr>
        <w:pStyle w:val="eTask"/>
        <w:rPr>
          <w:lang w:val="cs-CZ"/>
        </w:rPr>
      </w:pPr>
      <w:r>
        <w:t>Na</w:t>
      </w:r>
      <w:r w:rsidRPr="00E833BB">
        <w:t xml:space="preserve"> odd</w:t>
      </w:r>
      <w:r>
        <w:t>e</w:t>
      </w:r>
      <w:r w:rsidRPr="00E833BB">
        <w:t>len</w:t>
      </w:r>
      <w:r>
        <w:t>ie</w:t>
      </w:r>
      <w:r w:rsidRPr="00E833BB">
        <w:t xml:space="preserve"> sm</w:t>
      </w:r>
      <w:r>
        <w:t>e</w:t>
      </w:r>
      <w:r w:rsidRPr="00E833BB">
        <w:t>r</w:t>
      </w:r>
      <w:r>
        <w:t>ov</w:t>
      </w:r>
      <w:r w:rsidRPr="00E833BB">
        <w:t xml:space="preserve"> p</w:t>
      </w:r>
      <w:r>
        <w:t>r</w:t>
      </w:r>
      <w:r w:rsidRPr="00E833BB">
        <w:t>enos</w:t>
      </w:r>
      <w:r>
        <w:t>u</w:t>
      </w:r>
      <w:r w:rsidRPr="00E833BB">
        <w:t xml:space="preserve"> s</w:t>
      </w:r>
      <w:r>
        <w:t>a</w:t>
      </w:r>
      <w:r w:rsidRPr="00E833BB">
        <w:t xml:space="preserve"> </w:t>
      </w:r>
      <w:r>
        <w:t>v</w:t>
      </w:r>
      <w:r w:rsidRPr="00E833BB">
        <w:t xml:space="preserve"> p</w:t>
      </w:r>
      <w:r>
        <w:t>r</w:t>
      </w:r>
      <w:r w:rsidRPr="00E833BB">
        <w:t>ípoj</w:t>
      </w:r>
      <w:r>
        <w:t>kách</w:t>
      </w:r>
      <w:r w:rsidRPr="00E833BB">
        <w:t xml:space="preserve"> typu </w:t>
      </w:r>
      <w:proofErr w:type="spellStart"/>
      <w:r w:rsidRPr="00E833BB">
        <w:t>xDSL</w:t>
      </w:r>
      <w:proofErr w:type="spellEnd"/>
      <w:r w:rsidRPr="00E833BB">
        <w:t xml:space="preserve"> využívaj</w:t>
      </w:r>
      <w:r>
        <w:t>ú</w:t>
      </w:r>
      <w:r w:rsidRPr="00E833BB">
        <w:t xml:space="preserve"> dv</w:t>
      </w:r>
      <w:r>
        <w:t>e</w:t>
      </w:r>
      <w:r w:rsidRPr="00E833BB">
        <w:t xml:space="preserve"> základn</w:t>
      </w:r>
      <w:r>
        <w:t>é</w:t>
      </w:r>
      <w:r w:rsidRPr="00E833BB">
        <w:t xml:space="preserve"> met</w:t>
      </w:r>
      <w:r>
        <w:t>ó</w:t>
      </w:r>
      <w:r w:rsidRPr="00E833BB">
        <w:t>dy. Kt</w:t>
      </w:r>
      <w:r>
        <w:t>o</w:t>
      </w:r>
      <w:r w:rsidRPr="00E833BB">
        <w:t>rá z t</w:t>
      </w:r>
      <w:r>
        <w:t>ý</w:t>
      </w:r>
      <w:r w:rsidRPr="00E833BB">
        <w:t>chto dvo</w:t>
      </w:r>
      <w:r>
        <w:t>ch</w:t>
      </w:r>
      <w:r w:rsidRPr="00E833BB">
        <w:t xml:space="preserve"> met</w:t>
      </w:r>
      <w:r>
        <w:t>ó</w:t>
      </w:r>
      <w:r w:rsidRPr="00E833BB">
        <w:t>d je výhradn</w:t>
      </w:r>
      <w:r>
        <w:t>e</w:t>
      </w:r>
      <w:r w:rsidRPr="00E833BB">
        <w:t xml:space="preserve"> </w:t>
      </w:r>
      <w:r>
        <w:t>po</w:t>
      </w:r>
      <w:r w:rsidRPr="00E833BB">
        <w:t>užív</w:t>
      </w:r>
      <w:r>
        <w:t>a</w:t>
      </w:r>
      <w:r w:rsidRPr="00E833BB">
        <w:t>n</w:t>
      </w:r>
      <w:r>
        <w:t>á</w:t>
      </w:r>
      <w:r w:rsidRPr="00E833BB">
        <w:t xml:space="preserve"> </w:t>
      </w:r>
      <w:r>
        <w:t>v</w:t>
      </w:r>
      <w:r w:rsidRPr="00E833BB">
        <w:t xml:space="preserve"> p</w:t>
      </w:r>
      <w:r>
        <w:t>r</w:t>
      </w:r>
      <w:r w:rsidRPr="00E833BB">
        <w:t>ípoj</w:t>
      </w:r>
      <w:r>
        <w:t>kách</w:t>
      </w:r>
      <w:r w:rsidRPr="00E833BB">
        <w:t xml:space="preserve"> typu VDSL2?</w:t>
      </w:r>
    </w:p>
    <w:p w:rsidR="00F64757" w:rsidRPr="00325D7F" w:rsidRDefault="00F64757" w:rsidP="002C0342">
      <w:pPr>
        <w:pStyle w:val="eCheckBoxText"/>
        <w:ind w:left="782" w:hanging="425"/>
        <w:rPr>
          <w:color w:val="FF0000"/>
          <w:lang w:val="en-US"/>
        </w:rPr>
      </w:pPr>
      <w:r w:rsidRPr="00325D7F">
        <w:rPr>
          <w:rStyle w:val="eCheckBoxSquareChar"/>
          <w:b/>
          <w:color w:val="FF0000"/>
        </w:rPr>
        <w:t>x</w:t>
      </w:r>
      <w:r w:rsidRPr="00325D7F">
        <w:rPr>
          <w:color w:val="FF0000"/>
          <w:szCs w:val="40"/>
        </w:rPr>
        <w:tab/>
      </w:r>
      <w:r w:rsidRPr="00325D7F">
        <w:rPr>
          <w:color w:val="FF0000"/>
        </w:rPr>
        <w:t>frekvenčn</w:t>
      </w:r>
      <w:r>
        <w:rPr>
          <w:color w:val="FF0000"/>
        </w:rPr>
        <w:t>é</w:t>
      </w:r>
      <w:r w:rsidRPr="00325D7F">
        <w:rPr>
          <w:color w:val="FF0000"/>
        </w:rPr>
        <w:t xml:space="preserve"> d</w:t>
      </w:r>
      <w:r>
        <w:rPr>
          <w:color w:val="FF0000"/>
        </w:rPr>
        <w:t>e</w:t>
      </w:r>
      <w:r w:rsidRPr="00325D7F">
        <w:rPr>
          <w:color w:val="FF0000"/>
        </w:rPr>
        <w:t>len</w:t>
      </w:r>
      <w:r>
        <w:rPr>
          <w:color w:val="FF0000"/>
        </w:rPr>
        <w:t>ie</w:t>
      </w:r>
      <w:r w:rsidRPr="00325D7F">
        <w:rPr>
          <w:color w:val="FF0000"/>
        </w:rPr>
        <w:t xml:space="preserve"> FDD (</w:t>
      </w:r>
      <w:proofErr w:type="spellStart"/>
      <w:r w:rsidRPr="00325D7F">
        <w:rPr>
          <w:color w:val="FF0000"/>
        </w:rPr>
        <w:t>Frequency</w:t>
      </w:r>
      <w:proofErr w:type="spellEnd"/>
      <w:r w:rsidRPr="00325D7F">
        <w:rPr>
          <w:color w:val="FF0000"/>
        </w:rPr>
        <w:t xml:space="preserve"> </w:t>
      </w:r>
      <w:proofErr w:type="spellStart"/>
      <w:r w:rsidRPr="00325D7F">
        <w:rPr>
          <w:color w:val="FF0000"/>
        </w:rPr>
        <w:t>Division</w:t>
      </w:r>
      <w:proofErr w:type="spellEnd"/>
      <w:r w:rsidRPr="00325D7F">
        <w:rPr>
          <w:color w:val="FF0000"/>
        </w:rPr>
        <w:t xml:space="preserve"> </w:t>
      </w:r>
      <w:proofErr w:type="spellStart"/>
      <w:r w:rsidRPr="00325D7F">
        <w:rPr>
          <w:color w:val="FF0000"/>
        </w:rPr>
        <w:t>Duplex</w:t>
      </w:r>
      <w:proofErr w:type="spellEnd"/>
      <w:r w:rsidRPr="00325D7F">
        <w:rPr>
          <w:color w:val="FF0000"/>
        </w:rPr>
        <w:t>)</w:t>
      </w:r>
    </w:p>
    <w:p w:rsidR="00F64757" w:rsidRPr="00E833BB" w:rsidRDefault="00F64757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potlačen</w:t>
      </w:r>
      <w:r>
        <w:t>ie</w:t>
      </w:r>
      <w:r w:rsidRPr="00E833BB">
        <w:t xml:space="preserve"> ozv</w:t>
      </w:r>
      <w:r>
        <w:t>e</w:t>
      </w:r>
      <w:r w:rsidRPr="00E833BB">
        <w:t xml:space="preserve">ny EC (Echo </w:t>
      </w:r>
      <w:proofErr w:type="spellStart"/>
      <w:r w:rsidRPr="00E833BB">
        <w:t>Cancellation</w:t>
      </w:r>
      <w:proofErr w:type="spellEnd"/>
      <w:r w:rsidRPr="00E833BB">
        <w:t>)</w:t>
      </w:r>
    </w:p>
    <w:p w:rsidR="00F64757" w:rsidRPr="00E833BB" w:rsidRDefault="00F64757" w:rsidP="00AD16A7">
      <w:pPr>
        <w:pStyle w:val="eLineBottom"/>
        <w:rPr>
          <w:lang w:val="en-US"/>
        </w:rPr>
      </w:pPr>
    </w:p>
    <w:p w:rsidR="00F64757" w:rsidRPr="00E833BB" w:rsidRDefault="00F64757" w:rsidP="00AD16A7">
      <w:pPr>
        <w:rPr>
          <w:lang w:val="en-US"/>
        </w:rPr>
      </w:pPr>
    </w:p>
    <w:p w:rsidR="00F64757" w:rsidRPr="00E833BB" w:rsidRDefault="00F64757" w:rsidP="00AD16A7">
      <w:pPr>
        <w:pStyle w:val="eTask"/>
        <w:rPr>
          <w:lang w:val="en-US"/>
        </w:rPr>
      </w:pPr>
      <w:r w:rsidRPr="00E833BB">
        <w:t>Kt</w:t>
      </w:r>
      <w:r>
        <w:t>o</w:t>
      </w:r>
      <w:r w:rsidRPr="00E833BB">
        <w:t xml:space="preserve">rý typ </w:t>
      </w:r>
      <w:proofErr w:type="spellStart"/>
      <w:r w:rsidRPr="00E833BB">
        <w:t>p</w:t>
      </w:r>
      <w:r>
        <w:t>r</w:t>
      </w:r>
      <w:r w:rsidRPr="00E833BB">
        <w:t>esl</w:t>
      </w:r>
      <w:r>
        <w:t>u</w:t>
      </w:r>
      <w:r w:rsidRPr="00E833BB">
        <w:t>chu</w:t>
      </w:r>
      <w:proofErr w:type="spellEnd"/>
      <w:r w:rsidRPr="00E833BB">
        <w:t xml:space="preserve"> je </w:t>
      </w:r>
      <w:r>
        <w:t>vďa</w:t>
      </w:r>
      <w:r w:rsidRPr="00E833BB">
        <w:t>k</w:t>
      </w:r>
      <w:r>
        <w:t>a</w:t>
      </w:r>
      <w:r w:rsidRPr="00E833BB">
        <w:t xml:space="preserve"> met</w:t>
      </w:r>
      <w:r>
        <w:t>ó</w:t>
      </w:r>
      <w:r w:rsidRPr="00E833BB">
        <w:t>d</w:t>
      </w:r>
      <w:r>
        <w:t>e</w:t>
      </w:r>
      <w:r w:rsidRPr="00E833BB">
        <w:t xml:space="preserve"> frekvenčn</w:t>
      </w:r>
      <w:r>
        <w:t>é</w:t>
      </w:r>
      <w:r w:rsidRPr="00E833BB">
        <w:t>ho d</w:t>
      </w:r>
      <w:r>
        <w:t>e</w:t>
      </w:r>
      <w:r w:rsidRPr="00E833BB">
        <w:t>len</w:t>
      </w:r>
      <w:r>
        <w:t>ia</w:t>
      </w:r>
      <w:r w:rsidRPr="00E833BB">
        <w:t xml:space="preserve"> redukov</w:t>
      </w:r>
      <w:r>
        <w:t>a</w:t>
      </w:r>
      <w:r w:rsidRPr="00E833BB">
        <w:t>n</w:t>
      </w:r>
      <w:r>
        <w:t>ý</w:t>
      </w:r>
      <w:r w:rsidRPr="00E833BB">
        <w:t>?</w:t>
      </w:r>
    </w:p>
    <w:p w:rsidR="00F64757" w:rsidRPr="00325D7F" w:rsidRDefault="00F64757" w:rsidP="002C0342">
      <w:pPr>
        <w:pStyle w:val="eCheckBoxText"/>
        <w:ind w:left="782" w:hanging="425"/>
        <w:rPr>
          <w:color w:val="FF0000"/>
        </w:rPr>
      </w:pPr>
      <w:r w:rsidRPr="00325D7F">
        <w:rPr>
          <w:rStyle w:val="eCheckBoxSquareChar"/>
          <w:b/>
          <w:color w:val="FF0000"/>
        </w:rPr>
        <w:t>x</w:t>
      </w:r>
      <w:r w:rsidRPr="00325D7F">
        <w:rPr>
          <w:color w:val="FF0000"/>
          <w:szCs w:val="40"/>
        </w:rPr>
        <w:tab/>
      </w:r>
      <w:r w:rsidRPr="00325D7F">
        <w:rPr>
          <w:color w:val="FF0000"/>
        </w:rPr>
        <w:t>p</w:t>
      </w:r>
      <w:r>
        <w:rPr>
          <w:color w:val="FF0000"/>
        </w:rPr>
        <w:t>r</w:t>
      </w:r>
      <w:r w:rsidRPr="00325D7F">
        <w:rPr>
          <w:color w:val="FF0000"/>
        </w:rPr>
        <w:t>esl</w:t>
      </w:r>
      <w:r>
        <w:rPr>
          <w:color w:val="FF0000"/>
        </w:rPr>
        <w:t>u</w:t>
      </w:r>
      <w:r w:rsidRPr="00325D7F">
        <w:rPr>
          <w:color w:val="FF0000"/>
        </w:rPr>
        <w:t>ch na blízk</w:t>
      </w:r>
      <w:r>
        <w:rPr>
          <w:color w:val="FF0000"/>
        </w:rPr>
        <w:t>o</w:t>
      </w:r>
      <w:r w:rsidRPr="00325D7F">
        <w:rPr>
          <w:color w:val="FF0000"/>
        </w:rPr>
        <w:t>m konci NEXT (</w:t>
      </w:r>
      <w:proofErr w:type="spellStart"/>
      <w:r w:rsidRPr="00325D7F">
        <w:rPr>
          <w:color w:val="FF0000"/>
        </w:rPr>
        <w:t>Near</w:t>
      </w:r>
      <w:proofErr w:type="spellEnd"/>
      <w:r w:rsidRPr="00325D7F">
        <w:rPr>
          <w:color w:val="FF0000"/>
        </w:rPr>
        <w:t xml:space="preserve"> End </w:t>
      </w:r>
      <w:proofErr w:type="spellStart"/>
      <w:r w:rsidRPr="00325D7F">
        <w:rPr>
          <w:color w:val="FF0000"/>
        </w:rPr>
        <w:t>Cross</w:t>
      </w:r>
      <w:proofErr w:type="spellEnd"/>
      <w:r w:rsidRPr="00325D7F">
        <w:rPr>
          <w:color w:val="FF0000"/>
        </w:rPr>
        <w:t xml:space="preserve"> </w:t>
      </w:r>
      <w:proofErr w:type="spellStart"/>
      <w:r w:rsidRPr="00325D7F">
        <w:rPr>
          <w:color w:val="FF0000"/>
        </w:rPr>
        <w:t>Talk</w:t>
      </w:r>
      <w:proofErr w:type="spellEnd"/>
      <w:r w:rsidRPr="00325D7F">
        <w:rPr>
          <w:color w:val="FF0000"/>
        </w:rPr>
        <w:t>)</w:t>
      </w:r>
    </w:p>
    <w:p w:rsidR="00F64757" w:rsidRPr="00E833BB" w:rsidRDefault="00F64757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p</w:t>
      </w:r>
      <w:r>
        <w:t>r</w:t>
      </w:r>
      <w:r w:rsidRPr="00E833BB">
        <w:t>esl</w:t>
      </w:r>
      <w:r>
        <w:t>u</w:t>
      </w:r>
      <w:r w:rsidRPr="00E833BB">
        <w:t>ch na vzd</w:t>
      </w:r>
      <w:r>
        <w:t>ia</w:t>
      </w:r>
      <w:r w:rsidRPr="00E833BB">
        <w:t>len</w:t>
      </w:r>
      <w:r>
        <w:t>o</w:t>
      </w:r>
      <w:r w:rsidRPr="00E833BB">
        <w:t>m konci FEXT (</w:t>
      </w:r>
      <w:proofErr w:type="spellStart"/>
      <w:r w:rsidRPr="00E833BB">
        <w:t>Far</w:t>
      </w:r>
      <w:proofErr w:type="spellEnd"/>
      <w:r w:rsidRPr="00E833BB">
        <w:t xml:space="preserve"> End </w:t>
      </w:r>
      <w:proofErr w:type="spellStart"/>
      <w:r w:rsidRPr="00E833BB">
        <w:t>Cross</w:t>
      </w:r>
      <w:proofErr w:type="spellEnd"/>
      <w:r w:rsidRPr="00E833BB">
        <w:t xml:space="preserve"> </w:t>
      </w:r>
      <w:proofErr w:type="spellStart"/>
      <w:r w:rsidRPr="00E833BB">
        <w:t>Talk</w:t>
      </w:r>
      <w:proofErr w:type="spellEnd"/>
      <w:r w:rsidRPr="00E833BB">
        <w:t>)</w:t>
      </w:r>
    </w:p>
    <w:p w:rsidR="00F64757" w:rsidRPr="00E833BB" w:rsidRDefault="00F64757" w:rsidP="00514BCC">
      <w:pPr>
        <w:pStyle w:val="eLineBottom"/>
        <w:rPr>
          <w:lang w:val="en-US"/>
        </w:rPr>
      </w:pPr>
    </w:p>
    <w:p w:rsidR="00F64757" w:rsidRPr="00E833BB" w:rsidRDefault="00F64757" w:rsidP="00514BCC">
      <w:pPr>
        <w:rPr>
          <w:lang w:val="en-US"/>
        </w:rPr>
      </w:pPr>
    </w:p>
    <w:p w:rsidR="00F64757" w:rsidRPr="00E833BB" w:rsidRDefault="00F64757" w:rsidP="00E9225D">
      <w:pPr>
        <w:pStyle w:val="eTask"/>
        <w:rPr>
          <w:lang w:val="en-US"/>
        </w:rPr>
      </w:pPr>
      <w:r w:rsidRPr="00E833BB">
        <w:t>Na aké t</w:t>
      </w:r>
      <w:r>
        <w:t>r</w:t>
      </w:r>
      <w:r w:rsidRPr="00E833BB">
        <w:t>i č</w:t>
      </w:r>
      <w:r>
        <w:t>a</w:t>
      </w:r>
      <w:r w:rsidRPr="00E833BB">
        <w:t xml:space="preserve">sti </w:t>
      </w:r>
      <w:r>
        <w:t>je možné vše</w:t>
      </w:r>
      <w:r w:rsidRPr="00E833BB">
        <w:t>obecn</w:t>
      </w:r>
      <w:r>
        <w:t>e</w:t>
      </w:r>
      <w:r w:rsidRPr="00E833BB">
        <w:t xml:space="preserve"> rozd</w:t>
      </w:r>
      <w:r>
        <w:t>e</w:t>
      </w:r>
      <w:r w:rsidRPr="00E833BB">
        <w:t>li</w:t>
      </w:r>
      <w:r>
        <w:t>ť</w:t>
      </w:r>
      <w:r w:rsidRPr="00E833BB">
        <w:t xml:space="preserve"> architekt</w:t>
      </w:r>
      <w:r>
        <w:t>ú</w:t>
      </w:r>
      <w:r w:rsidRPr="00E833BB">
        <w:t>ru s</w:t>
      </w:r>
      <w:r>
        <w:t>ie</w:t>
      </w:r>
      <w:r w:rsidRPr="00E833BB">
        <w:t>t</w:t>
      </w:r>
      <w:r>
        <w:t>e</w:t>
      </w:r>
      <w:r w:rsidRPr="00E833BB">
        <w:t xml:space="preserve"> p</w:t>
      </w:r>
      <w:r>
        <w:t>r</w:t>
      </w:r>
      <w:r w:rsidRPr="00E833BB">
        <w:t>ípojky typu VDSL2?</w:t>
      </w:r>
    </w:p>
    <w:p w:rsidR="00F64757" w:rsidRPr="00E833BB" w:rsidRDefault="00F64757" w:rsidP="00E9225D">
      <w:pPr>
        <w:pStyle w:val="eCheckBoxText"/>
        <w:rPr>
          <w:lang w:val="en-US"/>
        </w:rPr>
      </w:pPr>
    </w:p>
    <w:p w:rsidR="00F64757" w:rsidRPr="00E833BB" w:rsidRDefault="00F64757" w:rsidP="002C0342">
      <w:pPr>
        <w:ind w:left="357"/>
      </w:pPr>
      <w:r w:rsidRPr="00E833BB">
        <w:t>1.</w:t>
      </w:r>
      <w:r w:rsidRPr="00E833BB">
        <w:tab/>
      </w:r>
      <w:r w:rsidRPr="00A2021A">
        <w:rPr>
          <w:color w:val="FF0000"/>
        </w:rPr>
        <w:t>účastn</w:t>
      </w:r>
      <w:r>
        <w:rPr>
          <w:color w:val="FF0000"/>
        </w:rPr>
        <w:t>í</w:t>
      </w:r>
      <w:r w:rsidRPr="00A2021A">
        <w:rPr>
          <w:color w:val="FF0000"/>
        </w:rPr>
        <w:t>ck</w:t>
      </w:r>
      <w:r>
        <w:rPr>
          <w:color w:val="FF0000"/>
        </w:rPr>
        <w:t>a</w:t>
      </w:r>
      <w:r w:rsidRPr="00A2021A">
        <w:rPr>
          <w:color w:val="FF0000"/>
        </w:rPr>
        <w:t xml:space="preserve"> s</w:t>
      </w:r>
      <w:r>
        <w:rPr>
          <w:color w:val="FF0000"/>
        </w:rPr>
        <w:t>ieť</w:t>
      </w:r>
      <w:r w:rsidRPr="00A2021A">
        <w:rPr>
          <w:color w:val="FF0000"/>
        </w:rPr>
        <w:t xml:space="preserve"> CPN (</w:t>
      </w:r>
      <w:proofErr w:type="spellStart"/>
      <w:r w:rsidRPr="00A2021A">
        <w:rPr>
          <w:color w:val="FF0000"/>
        </w:rPr>
        <w:t>Customer</w:t>
      </w:r>
      <w:proofErr w:type="spellEnd"/>
      <w:r w:rsidRPr="00A2021A">
        <w:rPr>
          <w:color w:val="FF0000"/>
        </w:rPr>
        <w:t xml:space="preserve"> </w:t>
      </w:r>
      <w:proofErr w:type="spellStart"/>
      <w:r w:rsidRPr="00A2021A">
        <w:rPr>
          <w:color w:val="FF0000"/>
        </w:rPr>
        <w:t>Premises</w:t>
      </w:r>
      <w:proofErr w:type="spellEnd"/>
      <w:r w:rsidRPr="00A2021A">
        <w:rPr>
          <w:color w:val="FF0000"/>
        </w:rPr>
        <w:t xml:space="preserve"> </w:t>
      </w:r>
      <w:proofErr w:type="spellStart"/>
      <w:r w:rsidRPr="00A2021A">
        <w:rPr>
          <w:color w:val="FF0000"/>
        </w:rPr>
        <w:t>Network</w:t>
      </w:r>
      <w:proofErr w:type="spellEnd"/>
      <w:r w:rsidRPr="00A2021A">
        <w:rPr>
          <w:color w:val="FF0000"/>
        </w:rPr>
        <w:t>)</w:t>
      </w:r>
    </w:p>
    <w:p w:rsidR="00F64757" w:rsidRPr="00E833BB" w:rsidRDefault="00F64757" w:rsidP="002C0342">
      <w:pPr>
        <w:ind w:left="357"/>
        <w:rPr>
          <w:noProof/>
          <w:lang w:eastAsia="sk-SK"/>
        </w:rPr>
      </w:pPr>
    </w:p>
    <w:p w:rsidR="00F64757" w:rsidRPr="00E833BB" w:rsidRDefault="00F64757" w:rsidP="002C0342">
      <w:pPr>
        <w:ind w:left="357"/>
      </w:pPr>
      <w:r w:rsidRPr="00E833BB">
        <w:rPr>
          <w:noProof/>
          <w:lang w:eastAsia="sk-SK"/>
        </w:rPr>
        <w:t>2.</w:t>
      </w:r>
      <w:r w:rsidRPr="00E833BB">
        <w:tab/>
      </w:r>
      <w:r w:rsidRPr="00A2021A">
        <w:rPr>
          <w:color w:val="FF0000"/>
        </w:rPr>
        <w:t>poskytovate</w:t>
      </w:r>
      <w:r>
        <w:rPr>
          <w:color w:val="FF0000"/>
        </w:rPr>
        <w:t>ľ</w:t>
      </w:r>
      <w:r w:rsidRPr="00A2021A">
        <w:rPr>
          <w:color w:val="FF0000"/>
        </w:rPr>
        <w:t xml:space="preserve"> p</w:t>
      </w:r>
      <w:r>
        <w:rPr>
          <w:color w:val="FF0000"/>
        </w:rPr>
        <w:t>r</w:t>
      </w:r>
      <w:r w:rsidRPr="00A2021A">
        <w:rPr>
          <w:color w:val="FF0000"/>
        </w:rPr>
        <w:t>ipojení NAP (</w:t>
      </w:r>
      <w:proofErr w:type="spellStart"/>
      <w:r w:rsidRPr="00A2021A">
        <w:rPr>
          <w:color w:val="FF0000"/>
        </w:rPr>
        <w:t>Network</w:t>
      </w:r>
      <w:proofErr w:type="spellEnd"/>
      <w:r w:rsidRPr="00A2021A">
        <w:rPr>
          <w:color w:val="FF0000"/>
        </w:rPr>
        <w:t xml:space="preserve"> Access </w:t>
      </w:r>
      <w:proofErr w:type="spellStart"/>
      <w:r w:rsidRPr="00A2021A">
        <w:rPr>
          <w:color w:val="FF0000"/>
        </w:rPr>
        <w:t>Provider</w:t>
      </w:r>
      <w:proofErr w:type="spellEnd"/>
      <w:r w:rsidRPr="00A2021A">
        <w:rPr>
          <w:color w:val="FF0000"/>
        </w:rPr>
        <w:t>)</w:t>
      </w:r>
    </w:p>
    <w:p w:rsidR="00F64757" w:rsidRPr="00E833BB" w:rsidRDefault="00F64757" w:rsidP="002C0342">
      <w:pPr>
        <w:ind w:left="357"/>
      </w:pPr>
    </w:p>
    <w:p w:rsidR="00F64757" w:rsidRDefault="00F64757" w:rsidP="002C0342">
      <w:pPr>
        <w:ind w:left="357"/>
        <w:rPr>
          <w:color w:val="FF0000"/>
        </w:rPr>
      </w:pPr>
      <w:r w:rsidRPr="00E833BB">
        <w:rPr>
          <w:noProof/>
          <w:lang w:eastAsia="sk-SK"/>
        </w:rPr>
        <w:t>3.</w:t>
      </w:r>
      <w:r w:rsidRPr="00E833BB">
        <w:tab/>
      </w:r>
      <w:r w:rsidRPr="00A2021A">
        <w:rPr>
          <w:color w:val="FF0000"/>
        </w:rPr>
        <w:t>poskytovate</w:t>
      </w:r>
      <w:r>
        <w:rPr>
          <w:color w:val="FF0000"/>
        </w:rPr>
        <w:t>ľ</w:t>
      </w:r>
      <w:r w:rsidRPr="00A2021A">
        <w:rPr>
          <w:color w:val="FF0000"/>
        </w:rPr>
        <w:t xml:space="preserve"> služ</w:t>
      </w:r>
      <w:r>
        <w:rPr>
          <w:color w:val="FF0000"/>
        </w:rPr>
        <w:t>i</w:t>
      </w:r>
      <w:r w:rsidRPr="00A2021A">
        <w:rPr>
          <w:color w:val="FF0000"/>
        </w:rPr>
        <w:t>eb NSP (</w:t>
      </w:r>
      <w:proofErr w:type="spellStart"/>
      <w:r w:rsidRPr="00A2021A">
        <w:rPr>
          <w:color w:val="FF0000"/>
        </w:rPr>
        <w:t>Network</w:t>
      </w:r>
      <w:proofErr w:type="spellEnd"/>
      <w:r w:rsidRPr="00A2021A">
        <w:rPr>
          <w:color w:val="FF0000"/>
        </w:rPr>
        <w:t xml:space="preserve"> </w:t>
      </w:r>
      <w:proofErr w:type="spellStart"/>
      <w:r w:rsidRPr="00A2021A">
        <w:rPr>
          <w:color w:val="FF0000"/>
        </w:rPr>
        <w:t>Service</w:t>
      </w:r>
      <w:proofErr w:type="spellEnd"/>
      <w:r w:rsidRPr="00A2021A">
        <w:rPr>
          <w:color w:val="FF0000"/>
        </w:rPr>
        <w:t xml:space="preserve"> </w:t>
      </w:r>
      <w:proofErr w:type="spellStart"/>
      <w:r w:rsidRPr="00A2021A">
        <w:rPr>
          <w:color w:val="FF0000"/>
        </w:rPr>
        <w:t>Provider</w:t>
      </w:r>
      <w:proofErr w:type="spellEnd"/>
      <w:r w:rsidRPr="00A2021A">
        <w:rPr>
          <w:color w:val="FF0000"/>
        </w:rPr>
        <w:t>)</w:t>
      </w:r>
    </w:p>
    <w:p w:rsidR="00F64757" w:rsidRPr="00E833BB" w:rsidRDefault="00F64757" w:rsidP="002C0342">
      <w:pPr>
        <w:ind w:left="357"/>
      </w:pPr>
    </w:p>
    <w:p w:rsidR="00F64757" w:rsidRPr="00543FE7" w:rsidRDefault="00F64757" w:rsidP="006D4636">
      <w:pPr>
        <w:pStyle w:val="eTask"/>
        <w:rPr>
          <w:lang w:val="cs-CZ"/>
        </w:rPr>
      </w:pPr>
      <w:r w:rsidRPr="00E833BB">
        <w:lastRenderedPageBreak/>
        <w:t>Upravte n</w:t>
      </w:r>
      <w:r>
        <w:t>a</w:t>
      </w:r>
      <w:r w:rsidRPr="00E833BB">
        <w:t>sleduj</w:t>
      </w:r>
      <w:r>
        <w:t>ú</w:t>
      </w:r>
      <w:r w:rsidRPr="00E833BB">
        <w:t>c</w:t>
      </w:r>
      <w:r>
        <w:t>e</w:t>
      </w:r>
      <w:r w:rsidRPr="00E833BB">
        <w:t xml:space="preserve"> tvr</w:t>
      </w:r>
      <w:r>
        <w:t>d</w:t>
      </w:r>
      <w:r w:rsidRPr="00E833BB">
        <w:t>en</w:t>
      </w:r>
      <w:r>
        <w:t>ia</w:t>
      </w:r>
      <w:r w:rsidRPr="00E833BB">
        <w:t xml:space="preserve"> tak, aby ich zn</w:t>
      </w:r>
      <w:r>
        <w:t>e</w:t>
      </w:r>
      <w:r w:rsidRPr="00E833BB">
        <w:t>n</w:t>
      </w:r>
      <w:r>
        <w:t>ia</w:t>
      </w:r>
      <w:r w:rsidRPr="00E833BB">
        <w:t xml:space="preserve"> b</w:t>
      </w:r>
      <w:r>
        <w:t>o</w:t>
      </w:r>
      <w:r w:rsidRPr="00E833BB">
        <w:t>l</w:t>
      </w:r>
      <w:r>
        <w:t>i</w:t>
      </w:r>
      <w:r w:rsidRPr="00E833BB">
        <w:t xml:space="preserve"> pravdiv</w:t>
      </w:r>
      <w:r>
        <w:t>é</w:t>
      </w:r>
      <w:r w:rsidRPr="00E833BB">
        <w:t>.</w:t>
      </w:r>
    </w:p>
    <w:p w:rsidR="00F64757" w:rsidRPr="00543FE7" w:rsidRDefault="00F64757" w:rsidP="006D4636">
      <w:pPr>
        <w:pStyle w:val="eTask"/>
        <w:numPr>
          <w:ilvl w:val="0"/>
          <w:numId w:val="0"/>
        </w:numPr>
        <w:ind w:left="284" w:hanging="284"/>
        <w:rPr>
          <w:lang w:val="cs-CZ"/>
        </w:rPr>
      </w:pPr>
    </w:p>
    <w:p w:rsidR="00F64757" w:rsidRPr="00E833BB" w:rsidRDefault="00F64757" w:rsidP="002C0342">
      <w:pPr>
        <w:spacing w:line="360" w:lineRule="auto"/>
      </w:pPr>
      <w:r w:rsidRPr="00E833BB">
        <w:t xml:space="preserve">O </w:t>
      </w:r>
      <w:r>
        <w:t>š</w:t>
      </w:r>
      <w:r w:rsidRPr="00E833BB">
        <w:t>tandard</w:t>
      </w:r>
      <w:r>
        <w:t>e</w:t>
      </w:r>
      <w:r w:rsidRPr="00E833BB">
        <w:t xml:space="preserve"> </w:t>
      </w:r>
      <w:proofErr w:type="spellStart"/>
      <w:r w:rsidRPr="00E833BB">
        <w:t>G.fast</w:t>
      </w:r>
      <w:proofErr w:type="spellEnd"/>
      <w:r w:rsidRPr="00E833BB">
        <w:t xml:space="preserve"> s</w:t>
      </w:r>
      <w:r>
        <w:t>a</w:t>
      </w:r>
      <w:r w:rsidRPr="00E833BB">
        <w:t xml:space="preserve"> v literat</w:t>
      </w:r>
      <w:r>
        <w:t>úr</w:t>
      </w:r>
      <w:r w:rsidRPr="00E833BB">
        <w:t>e hovo</w:t>
      </w:r>
      <w:r>
        <w:t>r</w:t>
      </w:r>
      <w:r w:rsidRPr="00E833BB">
        <w:t>í ako o systém</w:t>
      </w:r>
      <w:r>
        <w:t>ov</w:t>
      </w:r>
      <w:r w:rsidRPr="00E833BB">
        <w:t xml:space="preserve"> typu </w:t>
      </w:r>
      <w:proofErr w:type="spellStart"/>
      <w:r w:rsidRPr="00E833BB">
        <w:t>xDSL</w:t>
      </w:r>
      <w:proofErr w:type="spellEnd"/>
      <w:r w:rsidRPr="00E833BB">
        <w:t>.</w:t>
      </w:r>
    </w:p>
    <w:p w:rsidR="00F64757" w:rsidRPr="00E833BB" w:rsidRDefault="00F64757" w:rsidP="002C0342">
      <w:pPr>
        <w:spacing w:line="360" w:lineRule="auto"/>
      </w:pPr>
    </w:p>
    <w:p w:rsidR="00F64757" w:rsidRPr="00E833BB" w:rsidRDefault="00F64757" w:rsidP="002C0342">
      <w:pPr>
        <w:spacing w:line="360" w:lineRule="auto"/>
      </w:pPr>
      <w:r>
        <w:t>Š</w:t>
      </w:r>
      <w:r w:rsidRPr="00E833BB">
        <w:t xml:space="preserve">tandard </w:t>
      </w:r>
      <w:proofErr w:type="spellStart"/>
      <w:r w:rsidRPr="00E833BB">
        <w:t>G.fast</w:t>
      </w:r>
      <w:proofErr w:type="spellEnd"/>
      <w:r w:rsidRPr="00E833BB">
        <w:t xml:space="preserve"> by m</w:t>
      </w:r>
      <w:r>
        <w:t>a</w:t>
      </w:r>
      <w:r w:rsidRPr="00E833BB">
        <w:t>l dosahova</w:t>
      </w:r>
      <w:r>
        <w:t>ť</w:t>
      </w:r>
      <w:r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vyšš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nižš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ie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833BB">
        <w:t>p</w:t>
      </w:r>
      <w:proofErr w:type="spellStart"/>
      <w:r>
        <w:t>r</w:t>
      </w:r>
      <w:r w:rsidRPr="00E833BB">
        <w:t>enosové</w:t>
      </w:r>
      <w:proofErr w:type="spellEnd"/>
      <w:r w:rsidRPr="00E833BB">
        <w:t xml:space="preserve"> r</w:t>
      </w:r>
      <w:r>
        <w:t>ý</w:t>
      </w:r>
      <w:r w:rsidRPr="00E833BB">
        <w:t xml:space="preserve">chlosti </w:t>
      </w:r>
      <w:r>
        <w:t>ako ostatné</w:t>
      </w:r>
      <w:r w:rsidRPr="00E833BB">
        <w:t xml:space="preserve"> p</w:t>
      </w:r>
      <w:r>
        <w:t>r</w:t>
      </w:r>
      <w:r w:rsidRPr="00E833BB">
        <w:t xml:space="preserve">ípojky </w:t>
      </w:r>
      <w:proofErr w:type="spellStart"/>
      <w:r w:rsidRPr="00E833BB">
        <w:t>xDSL</w:t>
      </w:r>
      <w:proofErr w:type="spellEnd"/>
      <w:r w:rsidRPr="00E833BB">
        <w:t>.</w:t>
      </w:r>
    </w:p>
    <w:p w:rsidR="00F64757" w:rsidRPr="00E833BB" w:rsidRDefault="00F64757" w:rsidP="002C0342">
      <w:pPr>
        <w:spacing w:line="360" w:lineRule="auto"/>
      </w:pPr>
    </w:p>
    <w:p w:rsidR="00F64757" w:rsidRPr="00E833BB" w:rsidRDefault="00F64757" w:rsidP="002C0342">
      <w:pPr>
        <w:spacing w:line="360" w:lineRule="auto"/>
      </w:pPr>
      <w:r>
        <w:t>Š</w:t>
      </w:r>
      <w:r w:rsidRPr="00E833BB">
        <w:t xml:space="preserve">tandard </w:t>
      </w:r>
      <w:proofErr w:type="spellStart"/>
      <w:r w:rsidRPr="00E833BB">
        <w:t>G.fast</w:t>
      </w:r>
      <w:proofErr w:type="spellEnd"/>
      <w:r w:rsidRPr="00E833BB">
        <w:t xml:space="preserve"> by m</w:t>
      </w:r>
      <w:r>
        <w:t>a</w:t>
      </w:r>
      <w:r w:rsidRPr="00E833BB">
        <w:t>l využíva</w:t>
      </w:r>
      <w:r>
        <w:t>ť</w:t>
      </w:r>
      <w:r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kratš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dl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h</m:t>
                  </m:r>
                  <m:r>
                    <m:rPr>
                      <m:nor/>
                    </m:rPr>
                    <w:rPr>
                      <w:strike/>
                    </w:rPr>
                    <m:t>š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ie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833BB">
        <w:t>d</w:t>
      </w:r>
      <w:proofErr w:type="spellStart"/>
      <w:r>
        <w:t>ĺžky</w:t>
      </w:r>
      <w:proofErr w:type="spellEnd"/>
      <w:r w:rsidRPr="00E833BB">
        <w:t xml:space="preserve"> účastn</w:t>
      </w:r>
      <w:r>
        <w:t>í</w:t>
      </w:r>
      <w:r w:rsidRPr="00E833BB">
        <w:t>ck</w:t>
      </w:r>
      <w:r>
        <w:t>y</w:t>
      </w:r>
      <w:r w:rsidRPr="00E833BB">
        <w:t>ch vedení.</w:t>
      </w:r>
    </w:p>
    <w:p w:rsidR="00F64757" w:rsidRPr="00E833BB" w:rsidRDefault="00F64757" w:rsidP="002C0342">
      <w:pPr>
        <w:spacing w:line="360" w:lineRule="auto"/>
      </w:pPr>
    </w:p>
    <w:p w:rsidR="00F64757" w:rsidRPr="00E833BB" w:rsidRDefault="00F64757" w:rsidP="002C0342">
      <w:pPr>
        <w:spacing w:line="360" w:lineRule="auto"/>
      </w:pPr>
      <w:r>
        <w:t>V</w:t>
      </w:r>
      <w:r w:rsidRPr="00E833BB">
        <w:t xml:space="preserve"> </w:t>
      </w:r>
      <w:r>
        <w:t>š</w:t>
      </w:r>
      <w:r w:rsidRPr="00E833BB">
        <w:t>tandard</w:t>
      </w:r>
      <w:r>
        <w:t>e</w:t>
      </w:r>
      <w:r w:rsidRPr="00E833BB">
        <w:t xml:space="preserve"> </w:t>
      </w:r>
      <w:proofErr w:type="spellStart"/>
      <w:r w:rsidRPr="00E833BB">
        <w:t>G.fast</w:t>
      </w:r>
      <w:proofErr w:type="spellEnd"/>
      <w:r w:rsidRPr="00E833BB">
        <w:t xml:space="preserve"> je implementov</w:t>
      </w:r>
      <w:r>
        <w:t>a</w:t>
      </w:r>
      <w:r w:rsidRPr="00E833BB">
        <w:t>n</w:t>
      </w:r>
      <w:r>
        <w:t>é</w:t>
      </w:r>
      <w:r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inverzn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é</m:t>
                  </m:r>
                  <m:r>
                    <m:rPr>
                      <m:nor/>
                    </m:rPr>
                    <w:rPr>
                      <w:color w:val="FF0000"/>
                    </w:rPr>
                    <m:t xml:space="preserve"> napáj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a</m:t>
                  </m:r>
                  <m:r>
                    <m:rPr>
                      <m:nor/>
                    </m:rPr>
                    <w:rPr>
                      <w:color w:val="FF0000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ie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strike/>
                    </w:rPr>
                    <m:t>napáj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a</m:t>
                  </m:r>
                  <m:r>
                    <m:rPr>
                      <m:nor/>
                    </m:rPr>
                    <w:rPr>
                      <w:strike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ie</m:t>
                  </m:r>
                  <w:proofErr w:type="spellEnd"/>
                  <m:r>
                    <m:rPr>
                      <m:nor/>
                    </m:rPr>
                    <w:rPr>
                      <w:strike/>
                    </w:rPr>
                    <m:t xml:space="preserve"> po 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z</m:t>
                  </m:r>
                  <m:r>
                    <m:rPr>
                      <m:nor/>
                    </m:rPr>
                    <w:rPr>
                      <w:strike/>
                    </w:rPr>
                    <m:t>b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e</m:t>
                  </m:r>
                  <m:r>
                    <m:rPr>
                      <m:nor/>
                    </m:rPr>
                    <w:rPr>
                      <w:strike/>
                    </w:rPr>
                    <m:t>rnici</m:t>
                  </m:r>
                </m:e>
              </m:mr>
            </m:m>
          </m:e>
        </m:d>
      </m:oMath>
      <w:r w:rsidRPr="00E833BB">
        <w:t>.</w:t>
      </w:r>
    </w:p>
    <w:p w:rsidR="00F64757" w:rsidRPr="00543FE7" w:rsidRDefault="00F64757" w:rsidP="006D4636">
      <w:pPr>
        <w:pStyle w:val="eLineBottom"/>
        <w:rPr>
          <w:lang w:val="cs-CZ"/>
        </w:rPr>
      </w:pPr>
    </w:p>
    <w:p w:rsidR="00F64757" w:rsidRPr="00543FE7" w:rsidRDefault="00F64757" w:rsidP="006D4636">
      <w:pPr>
        <w:rPr>
          <w:lang w:val="cs-CZ"/>
        </w:rPr>
      </w:pPr>
    </w:p>
    <w:p w:rsidR="00F64757" w:rsidRPr="00833DA7" w:rsidRDefault="00F64757" w:rsidP="00F666B2">
      <w:pPr>
        <w:pStyle w:val="eTask"/>
        <w:rPr>
          <w:lang w:val="cs-CZ"/>
        </w:rPr>
      </w:pPr>
      <w:r>
        <w:t>Prípojkám</w:t>
      </w:r>
      <w:r w:rsidRPr="00E833BB">
        <w:t xml:space="preserve"> typu </w:t>
      </w:r>
      <w:proofErr w:type="spellStart"/>
      <w:r w:rsidRPr="00E833BB">
        <w:t>G.fast</w:t>
      </w:r>
      <w:proofErr w:type="spellEnd"/>
      <w:r w:rsidRPr="00E833BB">
        <w:t xml:space="preserve"> umožňuj</w:t>
      </w:r>
      <w:r>
        <w:t>ú</w:t>
      </w:r>
      <w:r w:rsidRPr="00E833BB">
        <w:t xml:space="preserve"> zvýši</w:t>
      </w:r>
      <w:r>
        <w:t>ť</w:t>
      </w:r>
      <w:r w:rsidRPr="00E833BB">
        <w:t xml:space="preserve"> p</w:t>
      </w:r>
      <w:r>
        <w:t>r</w:t>
      </w:r>
      <w:r w:rsidRPr="00E833BB">
        <w:t>enosov</w:t>
      </w:r>
      <w:r>
        <w:t>ú</w:t>
      </w:r>
      <w:r w:rsidRPr="00E833BB">
        <w:t xml:space="preserve"> ka</w:t>
      </w:r>
      <w:r>
        <w:t>pacitu tzv. fantó</w:t>
      </w:r>
      <w:r w:rsidRPr="00E833BB">
        <w:t>mové okruhy. Doplňte správn</w:t>
      </w:r>
      <w:r>
        <w:t>e</w:t>
      </w:r>
      <w:r w:rsidRPr="00E833BB">
        <w:t xml:space="preserve"> termíny do n</w:t>
      </w:r>
      <w:r>
        <w:t>a</w:t>
      </w:r>
      <w:r w:rsidRPr="00E833BB">
        <w:t>sleduj</w:t>
      </w:r>
      <w:r>
        <w:t>ú</w:t>
      </w:r>
      <w:r w:rsidRPr="00E833BB">
        <w:t>c</w:t>
      </w:r>
      <w:r>
        <w:t>e</w:t>
      </w:r>
      <w:r w:rsidRPr="00E833BB">
        <w:t>ho obrázku.</w:t>
      </w:r>
      <w:r w:rsidRPr="00E833BB">
        <w:rPr>
          <w:noProof/>
        </w:rPr>
        <w:t xml:space="preserve"> </w:t>
      </w:r>
    </w:p>
    <w:p w:rsidR="00F64757" w:rsidRPr="00833DA7" w:rsidRDefault="00F64757" w:rsidP="00F666B2">
      <w:pPr>
        <w:pStyle w:val="eTask"/>
        <w:numPr>
          <w:ilvl w:val="0"/>
          <w:numId w:val="0"/>
        </w:numPr>
        <w:ind w:left="284" w:hanging="284"/>
        <w:rPr>
          <w:lang w:val="cs-CZ"/>
        </w:rPr>
      </w:pPr>
    </w:p>
    <w:p w:rsidR="00F64757" w:rsidRPr="00E833BB" w:rsidRDefault="002536E9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5DDFD497" wp14:editId="6EEB8BBB">
                <wp:simplePos x="0" y="0"/>
                <wp:positionH relativeFrom="margin">
                  <wp:posOffset>2799715</wp:posOffset>
                </wp:positionH>
                <wp:positionV relativeFrom="paragraph">
                  <wp:posOffset>1847215</wp:posOffset>
                </wp:positionV>
                <wp:extent cx="1475740" cy="293370"/>
                <wp:effectExtent l="0" t="0" r="10160" b="1143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757" w:rsidRPr="007E01D1" w:rsidRDefault="00F64757" w:rsidP="00F9704D">
                            <w:pPr>
                              <w:rPr>
                                <w:color w:val="FF0000"/>
                              </w:rPr>
                            </w:pPr>
                            <w:r w:rsidRPr="002536E9">
                              <w:rPr>
                                <w:color w:val="FF0000"/>
                              </w:rPr>
                              <w:t>2. kmeňové</w:t>
                            </w:r>
                            <w:r>
                              <w:rPr>
                                <w:color w:val="FF0000"/>
                              </w:rPr>
                              <w:t xml:space="preserve"> vedenie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20.45pt;margin-top:145.45pt;width:116.2pt;height:23.1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">
                <v:textbox>
                  <w:txbxContent>
                    <w:p w:rsidR="00F64757" w:rsidRPr="007E01D1" w:rsidRDefault="00F64757" w:rsidP="00F9704D">
                      <w:pPr>
                        <w:rPr>
                          <w:color w:val="FF0000"/>
                        </w:rPr>
                      </w:pPr>
                      <w:r w:rsidRPr="002536E9">
                        <w:rPr>
                          <w:color w:val="FF0000"/>
                        </w:rPr>
                        <w:t>2. kmeňové</w:t>
                      </w:r>
                      <w:r>
                        <w:rPr>
                          <w:color w:val="FF0000"/>
                        </w:rPr>
                        <w:t xml:space="preserve"> vedenie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4E3FC9D" wp14:editId="195F030E">
                <wp:simplePos x="0" y="0"/>
                <wp:positionH relativeFrom="margin">
                  <wp:posOffset>2799715</wp:posOffset>
                </wp:positionH>
                <wp:positionV relativeFrom="paragraph">
                  <wp:posOffset>398780</wp:posOffset>
                </wp:positionV>
                <wp:extent cx="1475740" cy="293370"/>
                <wp:effectExtent l="0" t="0" r="10160" b="11430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757" w:rsidRPr="007E01D1" w:rsidRDefault="00F64757" w:rsidP="00F9704D">
                            <w:pPr>
                              <w:rPr>
                                <w:color w:val="FF0000"/>
                              </w:rPr>
                            </w:pPr>
                            <w:r w:rsidRPr="002536E9">
                              <w:rPr>
                                <w:color w:val="FF0000"/>
                              </w:rPr>
                              <w:t>1. kmeňové</w:t>
                            </w:r>
                            <w:r>
                              <w:rPr>
                                <w:color w:val="FF0000"/>
                              </w:rPr>
                              <w:t xml:space="preserve"> vedenie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20.45pt;margin-top:31.4pt;width:116.2pt;height:23.1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">
                <v:textbox>
                  <w:txbxContent>
                    <w:p w:rsidR="00F64757" w:rsidRPr="007E01D1" w:rsidRDefault="00F64757" w:rsidP="00F9704D">
                      <w:pPr>
                        <w:rPr>
                          <w:color w:val="FF0000"/>
                        </w:rPr>
                      </w:pPr>
                      <w:r w:rsidRPr="002536E9">
                        <w:rPr>
                          <w:color w:val="FF0000"/>
                        </w:rPr>
                        <w:t>1. kmeňové</w:t>
                      </w:r>
                      <w:r>
                        <w:rPr>
                          <w:color w:val="FF0000"/>
                        </w:rPr>
                        <w:t xml:space="preserve"> vedenie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6D04F8C4" wp14:editId="72C85862">
                <wp:simplePos x="0" y="0"/>
                <wp:positionH relativeFrom="margin">
                  <wp:posOffset>627380</wp:posOffset>
                </wp:positionH>
                <wp:positionV relativeFrom="paragraph">
                  <wp:posOffset>1826260</wp:posOffset>
                </wp:positionV>
                <wp:extent cx="1398905" cy="293370"/>
                <wp:effectExtent l="0" t="0" r="10795" b="1143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757" w:rsidRPr="007E01D1" w:rsidRDefault="00F64757" w:rsidP="00F9704D">
                            <w:pPr>
                              <w:rPr>
                                <w:color w:val="FF0000"/>
                              </w:rPr>
                            </w:pPr>
                            <w:r w:rsidRPr="002536E9">
                              <w:rPr>
                                <w:color w:val="FF0000"/>
                              </w:rPr>
                              <w:t>2. kmeňový</w:t>
                            </w:r>
                            <w:r>
                              <w:rPr>
                                <w:color w:val="FF0000"/>
                              </w:rPr>
                              <w:t xml:space="preserve"> okruh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9.4pt;margin-top:143.8pt;width:110.15pt;height:23.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">
                <v:textbox>
                  <w:txbxContent>
                    <w:p w:rsidR="00F64757" w:rsidRPr="007E01D1" w:rsidRDefault="00F64757" w:rsidP="00F9704D">
                      <w:pPr>
                        <w:rPr>
                          <w:color w:val="FF0000"/>
                        </w:rPr>
                      </w:pPr>
                      <w:r w:rsidRPr="002536E9">
                        <w:rPr>
                          <w:color w:val="FF0000"/>
                        </w:rPr>
                        <w:t>2. kmeňový</w:t>
                      </w:r>
                      <w:r>
                        <w:rPr>
                          <w:color w:val="FF0000"/>
                        </w:rPr>
                        <w:t xml:space="preserve"> okruh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AF39813" wp14:editId="3E1DB6BE">
                <wp:simplePos x="0" y="0"/>
                <wp:positionH relativeFrom="margin">
                  <wp:posOffset>-1270</wp:posOffset>
                </wp:positionH>
                <wp:positionV relativeFrom="paragraph">
                  <wp:posOffset>1122680</wp:posOffset>
                </wp:positionV>
                <wp:extent cx="2004695" cy="293370"/>
                <wp:effectExtent l="0" t="0" r="14605" b="1143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757" w:rsidRPr="007E01D1" w:rsidRDefault="00F64757" w:rsidP="00F9704D">
                            <w:pPr>
                              <w:rPr>
                                <w:color w:val="FF0000"/>
                              </w:rPr>
                            </w:pPr>
                            <w:r w:rsidRPr="002536E9">
                              <w:rPr>
                                <w:color w:val="FF0000"/>
                              </w:rPr>
                              <w:t>združený (fantómový)</w:t>
                            </w:r>
                            <w:r>
                              <w:rPr>
                                <w:color w:val="FF0000"/>
                              </w:rPr>
                              <w:t xml:space="preserve"> okruh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.1pt;margin-top:88.4pt;width:157.85pt;height:23.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">
                <v:textbox>
                  <w:txbxContent>
                    <w:p w:rsidR="00F64757" w:rsidRPr="007E01D1" w:rsidRDefault="00F64757" w:rsidP="00F9704D">
                      <w:pPr>
                        <w:rPr>
                          <w:color w:val="FF0000"/>
                        </w:rPr>
                      </w:pPr>
                      <w:r w:rsidRPr="002536E9">
                        <w:rPr>
                          <w:color w:val="FF0000"/>
                        </w:rPr>
                        <w:t>združený (fantómový)</w:t>
                      </w:r>
                      <w:r>
                        <w:rPr>
                          <w:color w:val="FF0000"/>
                        </w:rPr>
                        <w:t xml:space="preserve"> okruh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4F86673" wp14:editId="187F11F0">
                <wp:simplePos x="0" y="0"/>
                <wp:positionH relativeFrom="margin">
                  <wp:posOffset>627380</wp:posOffset>
                </wp:positionH>
                <wp:positionV relativeFrom="paragraph">
                  <wp:posOffset>398780</wp:posOffset>
                </wp:positionV>
                <wp:extent cx="1398905" cy="293370"/>
                <wp:effectExtent l="0" t="0" r="10795" b="1143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757" w:rsidRPr="007E01D1" w:rsidRDefault="00F64757" w:rsidP="00F9704D">
                            <w:pPr>
                              <w:rPr>
                                <w:color w:val="FF0000"/>
                              </w:rPr>
                            </w:pPr>
                            <w:r w:rsidRPr="002536E9">
                              <w:rPr>
                                <w:color w:val="FF0000"/>
                              </w:rPr>
                              <w:t>1. kmeňový</w:t>
                            </w:r>
                            <w:r>
                              <w:rPr>
                                <w:color w:val="FF0000"/>
                              </w:rPr>
                              <w:t xml:space="preserve"> okruh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9.4pt;margin-top:31.4pt;width:110.15pt;height:23.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">
                <v:textbox>
                  <w:txbxContent>
                    <w:p w:rsidR="00F64757" w:rsidRPr="007E01D1" w:rsidRDefault="00F64757" w:rsidP="00F9704D">
                      <w:pPr>
                        <w:rPr>
                          <w:color w:val="FF0000"/>
                        </w:rPr>
                      </w:pPr>
                      <w:r w:rsidRPr="002536E9">
                        <w:rPr>
                          <w:color w:val="FF0000"/>
                        </w:rPr>
                        <w:t>1. kmeňový</w:t>
                      </w:r>
                      <w:r>
                        <w:rPr>
                          <w:color w:val="FF0000"/>
                        </w:rPr>
                        <w:t xml:space="preserve"> okruh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w:drawing>
          <wp:inline distT="0" distB="0" distL="0" distR="0">
            <wp:extent cx="4403090" cy="2505075"/>
            <wp:effectExtent l="0" t="0" r="0" b="0"/>
            <wp:docPr id="1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09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757" w:rsidRPr="00E833BB" w:rsidRDefault="00F64757" w:rsidP="00F9704D">
      <w:pPr>
        <w:pStyle w:val="eLineBottom"/>
        <w:rPr>
          <w:lang w:val="en-US"/>
        </w:rPr>
      </w:pPr>
    </w:p>
    <w:p w:rsidR="00F64757" w:rsidRPr="00E833BB" w:rsidRDefault="00F64757" w:rsidP="00F9704D">
      <w:pPr>
        <w:rPr>
          <w:lang w:val="en-US"/>
        </w:rPr>
      </w:pPr>
    </w:p>
    <w:p w:rsidR="00F64757" w:rsidRDefault="00F64757">
      <w:pPr>
        <w:rPr>
          <w:b/>
        </w:rPr>
      </w:pPr>
      <w:r>
        <w:br w:type="page"/>
      </w:r>
      <w:bookmarkStart w:id="0" w:name="_GoBack"/>
      <w:bookmarkEnd w:id="0"/>
    </w:p>
    <w:p w:rsidR="00F64757" w:rsidRPr="00812F1B" w:rsidRDefault="00F64757" w:rsidP="00F9704D">
      <w:pPr>
        <w:pStyle w:val="eTask"/>
      </w:pPr>
      <w:r>
        <w:lastRenderedPageBreak/>
        <w:t xml:space="preserve">Prípojky </w:t>
      </w:r>
      <w:r w:rsidRPr="00E833BB">
        <w:t xml:space="preserve">typu </w:t>
      </w:r>
      <w:proofErr w:type="spellStart"/>
      <w:r w:rsidRPr="00E833BB">
        <w:t>G.fast</w:t>
      </w:r>
      <w:proofErr w:type="spellEnd"/>
      <w:r w:rsidRPr="00E833BB">
        <w:t xml:space="preserve"> využív</w:t>
      </w:r>
      <w:r>
        <w:t>ajú</w:t>
      </w:r>
      <w:r w:rsidRPr="00E833BB">
        <w:t xml:space="preserve"> vektorov</w:t>
      </w:r>
      <w:r>
        <w:t>ú</w:t>
      </w:r>
      <w:r w:rsidRPr="00E833BB">
        <w:t xml:space="preserve"> modul</w:t>
      </w:r>
      <w:r>
        <w:t>á</w:t>
      </w:r>
      <w:r w:rsidRPr="00E833BB">
        <w:t>c</w:t>
      </w:r>
      <w:r>
        <w:t>iu</w:t>
      </w:r>
      <w:r w:rsidRPr="00E833BB">
        <w:t xml:space="preserve"> VDMT. </w:t>
      </w:r>
      <w:r>
        <w:t>A</w:t>
      </w:r>
      <w:r w:rsidRPr="00E833BB">
        <w:t>ké s</w:t>
      </w:r>
      <w:r>
        <w:t>ú</w:t>
      </w:r>
      <w:r w:rsidRPr="00E833BB">
        <w:t xml:space="preserve"> jej dominantn</w:t>
      </w:r>
      <w:r>
        <w:t>é</w:t>
      </w:r>
      <w:r w:rsidRPr="00E833BB">
        <w:t xml:space="preserve"> výhody a nevýhody? Vyberte </w:t>
      </w:r>
      <w:r>
        <w:t>ich</w:t>
      </w:r>
      <w:r w:rsidRPr="00E833BB">
        <w:t xml:space="preserve"> z n</w:t>
      </w:r>
      <w:r>
        <w:t>a</w:t>
      </w:r>
      <w:r w:rsidRPr="00E833BB">
        <w:t>sleduj</w:t>
      </w:r>
      <w:r>
        <w:t>ú</w:t>
      </w:r>
      <w:r w:rsidRPr="00E833BB">
        <w:t>c</w:t>
      </w:r>
      <w:r>
        <w:t>i</w:t>
      </w:r>
      <w:r w:rsidRPr="00E833BB">
        <w:t>ch možností.</w:t>
      </w:r>
    </w:p>
    <w:p w:rsidR="00F64757" w:rsidRPr="00812F1B" w:rsidRDefault="00F64757" w:rsidP="002C0342">
      <w:pPr>
        <w:pStyle w:val="eCheckBoxText"/>
        <w:ind w:left="782" w:hanging="425"/>
        <w:rPr>
          <w:color w:val="FF0000"/>
        </w:rPr>
      </w:pPr>
      <w:r w:rsidRPr="00325D7F">
        <w:rPr>
          <w:rStyle w:val="eCheckBoxSquareChar"/>
          <w:b/>
          <w:color w:val="FF0000"/>
        </w:rPr>
        <w:t>x</w:t>
      </w:r>
      <w:r w:rsidRPr="00325D7F">
        <w:rPr>
          <w:color w:val="FF0000"/>
          <w:szCs w:val="40"/>
        </w:rPr>
        <w:tab/>
      </w:r>
      <w:r w:rsidRPr="00325D7F">
        <w:rPr>
          <w:color w:val="FF0000"/>
        </w:rPr>
        <w:t>elimin</w:t>
      </w:r>
      <w:r>
        <w:rPr>
          <w:color w:val="FF0000"/>
        </w:rPr>
        <w:t>á</w:t>
      </w:r>
      <w:r w:rsidRPr="00325D7F">
        <w:rPr>
          <w:color w:val="FF0000"/>
        </w:rPr>
        <w:t>c</w:t>
      </w:r>
      <w:r>
        <w:rPr>
          <w:color w:val="FF0000"/>
        </w:rPr>
        <w:t>ia</w:t>
      </w:r>
      <w:r w:rsidRPr="00325D7F">
        <w:rPr>
          <w:color w:val="FF0000"/>
        </w:rPr>
        <w:t xml:space="preserve"> rušen</w:t>
      </w:r>
      <w:r>
        <w:rPr>
          <w:color w:val="FF0000"/>
        </w:rPr>
        <w:t>ia</w:t>
      </w:r>
      <w:r w:rsidRPr="00325D7F">
        <w:rPr>
          <w:color w:val="FF0000"/>
        </w:rPr>
        <w:t xml:space="preserve"> p</w:t>
      </w:r>
      <w:r>
        <w:rPr>
          <w:color w:val="FF0000"/>
        </w:rPr>
        <w:t>r</w:t>
      </w:r>
      <w:r w:rsidRPr="00325D7F">
        <w:rPr>
          <w:color w:val="FF0000"/>
        </w:rPr>
        <w:t>esl</w:t>
      </w:r>
      <w:r>
        <w:rPr>
          <w:color w:val="FF0000"/>
        </w:rPr>
        <w:t>u</w:t>
      </w:r>
      <w:r w:rsidRPr="00325D7F">
        <w:rPr>
          <w:color w:val="FF0000"/>
        </w:rPr>
        <w:t>ch</w:t>
      </w:r>
      <w:r>
        <w:rPr>
          <w:color w:val="FF0000"/>
        </w:rPr>
        <w:t>mi</w:t>
      </w:r>
      <w:r w:rsidRPr="00325D7F">
        <w:rPr>
          <w:color w:val="FF0000"/>
        </w:rPr>
        <w:t xml:space="preserve"> a </w:t>
      </w:r>
      <w:r w:rsidRPr="00812F1B">
        <w:rPr>
          <w:color w:val="FF0000"/>
        </w:rPr>
        <w:t>dosiahnutie</w:t>
      </w:r>
      <w:r w:rsidRPr="00E833BB">
        <w:t xml:space="preserve"> </w:t>
      </w:r>
      <w:r w:rsidRPr="00325D7F">
        <w:rPr>
          <w:color w:val="FF0000"/>
        </w:rPr>
        <w:t>vyšš</w:t>
      </w:r>
      <w:r>
        <w:rPr>
          <w:color w:val="FF0000"/>
        </w:rPr>
        <w:t>ej</w:t>
      </w:r>
      <w:r w:rsidRPr="00325D7F">
        <w:rPr>
          <w:color w:val="FF0000"/>
        </w:rPr>
        <w:t xml:space="preserve"> dostupn</w:t>
      </w:r>
      <w:r>
        <w:rPr>
          <w:color w:val="FF0000"/>
        </w:rPr>
        <w:t>ej</w:t>
      </w:r>
      <w:r w:rsidRPr="00325D7F">
        <w:rPr>
          <w:color w:val="FF0000"/>
        </w:rPr>
        <w:t xml:space="preserve"> p</w:t>
      </w:r>
      <w:r>
        <w:rPr>
          <w:color w:val="FF0000"/>
        </w:rPr>
        <w:t>r</w:t>
      </w:r>
      <w:r w:rsidRPr="00325D7F">
        <w:rPr>
          <w:color w:val="FF0000"/>
        </w:rPr>
        <w:t>enosov</w:t>
      </w:r>
      <w:r>
        <w:rPr>
          <w:color w:val="FF0000"/>
        </w:rPr>
        <w:t>ej</w:t>
      </w:r>
      <w:r w:rsidRPr="00325D7F">
        <w:rPr>
          <w:color w:val="FF0000"/>
        </w:rPr>
        <w:t xml:space="preserve"> r</w:t>
      </w:r>
      <w:r>
        <w:rPr>
          <w:color w:val="FF0000"/>
        </w:rPr>
        <w:t>ý</w:t>
      </w:r>
      <w:r w:rsidRPr="00325D7F">
        <w:rPr>
          <w:color w:val="FF0000"/>
        </w:rPr>
        <w:t>chlosti</w:t>
      </w:r>
    </w:p>
    <w:p w:rsidR="00F64757" w:rsidRPr="00812F1B" w:rsidRDefault="00F64757" w:rsidP="002C0342">
      <w:pPr>
        <w:pStyle w:val="eCheckBoxText"/>
        <w:ind w:left="782" w:hanging="425"/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do</w:t>
      </w:r>
      <w:r>
        <w:t>siahnutie</w:t>
      </w:r>
      <w:r w:rsidRPr="00E833BB">
        <w:t xml:space="preserve"> vyšš</w:t>
      </w:r>
      <w:r>
        <w:t>ej</w:t>
      </w:r>
      <w:r w:rsidRPr="00E833BB">
        <w:t xml:space="preserve"> dostupn</w:t>
      </w:r>
      <w:r>
        <w:t>ej</w:t>
      </w:r>
      <w:r w:rsidRPr="00E833BB">
        <w:t xml:space="preserve"> p</w:t>
      </w:r>
      <w:r>
        <w:t>r</w:t>
      </w:r>
      <w:r w:rsidRPr="00E833BB">
        <w:t>enosov</w:t>
      </w:r>
      <w:r>
        <w:t>ej</w:t>
      </w:r>
      <w:r w:rsidRPr="00E833BB">
        <w:t xml:space="preserve"> r</w:t>
      </w:r>
      <w:r>
        <w:t>ý</w:t>
      </w:r>
      <w:r w:rsidRPr="00E833BB">
        <w:t>chlosti</w:t>
      </w:r>
    </w:p>
    <w:p w:rsidR="00F64757" w:rsidRPr="00812F1B" w:rsidRDefault="00F64757" w:rsidP="002C0342">
      <w:pPr>
        <w:pStyle w:val="eCheckBoxText"/>
        <w:ind w:left="782" w:hanging="425"/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vysoká výpočt</w:t>
      </w:r>
      <w:r>
        <w:t>ová</w:t>
      </w:r>
      <w:r w:rsidRPr="00E833BB">
        <w:t xml:space="preserve"> náročnos</w:t>
      </w:r>
      <w:r>
        <w:t>ť</w:t>
      </w:r>
      <w:r w:rsidRPr="00E833BB">
        <w:t xml:space="preserve"> p</w:t>
      </w:r>
      <w:r>
        <w:t>r</w:t>
      </w:r>
      <w:r w:rsidRPr="00E833BB">
        <w:t>i koordin</w:t>
      </w:r>
      <w:r>
        <w:t>á</w:t>
      </w:r>
      <w:r w:rsidRPr="00E833BB">
        <w:t>c</w:t>
      </w:r>
      <w:r>
        <w:t>i</w:t>
      </w:r>
      <w:r w:rsidRPr="00E833BB">
        <w:t>i p</w:t>
      </w:r>
      <w:r>
        <w:t>r</w:t>
      </w:r>
      <w:r w:rsidRPr="00E833BB">
        <w:t>íjmu</w:t>
      </w:r>
    </w:p>
    <w:p w:rsidR="00F64757" w:rsidRPr="00812F1B" w:rsidRDefault="00F64757" w:rsidP="002C0342">
      <w:pPr>
        <w:pStyle w:val="eCheckBoxText"/>
        <w:ind w:left="782" w:hanging="425"/>
        <w:rPr>
          <w:color w:val="FF0000"/>
        </w:rPr>
      </w:pPr>
      <w:r w:rsidRPr="00325D7F">
        <w:rPr>
          <w:rStyle w:val="eCheckBoxSquareChar"/>
          <w:b/>
          <w:color w:val="FF0000"/>
        </w:rPr>
        <w:t>x</w:t>
      </w:r>
      <w:r w:rsidRPr="00325D7F">
        <w:rPr>
          <w:color w:val="FF0000"/>
          <w:szCs w:val="40"/>
        </w:rPr>
        <w:tab/>
      </w:r>
      <w:r w:rsidRPr="00325D7F">
        <w:rPr>
          <w:color w:val="FF0000"/>
        </w:rPr>
        <w:t>vysoká výpočt</w:t>
      </w:r>
      <w:r>
        <w:rPr>
          <w:color w:val="FF0000"/>
        </w:rPr>
        <w:t>ová</w:t>
      </w:r>
      <w:r w:rsidRPr="00325D7F">
        <w:rPr>
          <w:color w:val="FF0000"/>
        </w:rPr>
        <w:t xml:space="preserve"> náročnos</w:t>
      </w:r>
      <w:r>
        <w:rPr>
          <w:color w:val="FF0000"/>
        </w:rPr>
        <w:t>ť</w:t>
      </w:r>
      <w:r w:rsidRPr="00325D7F">
        <w:rPr>
          <w:color w:val="FF0000"/>
        </w:rPr>
        <w:t xml:space="preserve"> p</w:t>
      </w:r>
      <w:r>
        <w:rPr>
          <w:color w:val="FF0000"/>
        </w:rPr>
        <w:t>r</w:t>
      </w:r>
      <w:r w:rsidRPr="00325D7F">
        <w:rPr>
          <w:color w:val="FF0000"/>
        </w:rPr>
        <w:t>i koordin</w:t>
      </w:r>
      <w:r>
        <w:rPr>
          <w:color w:val="FF0000"/>
        </w:rPr>
        <w:t>á</w:t>
      </w:r>
      <w:r w:rsidRPr="00325D7F">
        <w:rPr>
          <w:color w:val="FF0000"/>
        </w:rPr>
        <w:t>c</w:t>
      </w:r>
      <w:r>
        <w:rPr>
          <w:color w:val="FF0000"/>
        </w:rPr>
        <w:t>i</w:t>
      </w:r>
      <w:r w:rsidRPr="00325D7F">
        <w:rPr>
          <w:color w:val="FF0000"/>
        </w:rPr>
        <w:t>i vys</w:t>
      </w:r>
      <w:r>
        <w:rPr>
          <w:color w:val="FF0000"/>
        </w:rPr>
        <w:t>ie</w:t>
      </w:r>
      <w:r w:rsidRPr="00325D7F">
        <w:rPr>
          <w:color w:val="FF0000"/>
        </w:rPr>
        <w:t>l</w:t>
      </w:r>
      <w:r>
        <w:rPr>
          <w:color w:val="FF0000"/>
        </w:rPr>
        <w:t>a</w:t>
      </w:r>
      <w:r w:rsidRPr="00325D7F">
        <w:rPr>
          <w:color w:val="FF0000"/>
        </w:rPr>
        <w:t>n</w:t>
      </w:r>
      <w:r>
        <w:rPr>
          <w:color w:val="FF0000"/>
        </w:rPr>
        <w:t>ia</w:t>
      </w:r>
    </w:p>
    <w:p w:rsidR="00F64757" w:rsidRDefault="00F64757" w:rsidP="002C0342">
      <w:pPr>
        <w:pStyle w:val="eCheckBoxText"/>
        <w:ind w:left="782" w:hanging="425"/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nízk</w:t>
      </w:r>
      <w:r>
        <w:t>a</w:t>
      </w:r>
      <w:r w:rsidRPr="00E833BB">
        <w:t xml:space="preserve"> výpočt</w:t>
      </w:r>
      <w:r>
        <w:t>ová</w:t>
      </w:r>
      <w:r w:rsidRPr="00E833BB">
        <w:t xml:space="preserve"> náročnos</w:t>
      </w:r>
      <w:r>
        <w:t>ť</w:t>
      </w:r>
      <w:r w:rsidRPr="00E833BB">
        <w:t xml:space="preserve"> p</w:t>
      </w:r>
      <w:r>
        <w:t>r</w:t>
      </w:r>
      <w:r w:rsidRPr="00E833BB">
        <w:t>i koordin</w:t>
      </w:r>
      <w:r>
        <w:t>á</w:t>
      </w:r>
      <w:r w:rsidRPr="00E833BB">
        <w:t>c</w:t>
      </w:r>
      <w:r>
        <w:t>i</w:t>
      </w:r>
      <w:r w:rsidRPr="00E833BB">
        <w:t>i vys</w:t>
      </w:r>
      <w:r>
        <w:t>ie</w:t>
      </w:r>
      <w:r w:rsidRPr="00E833BB">
        <w:t>l</w:t>
      </w:r>
      <w:r>
        <w:t>a</w:t>
      </w:r>
      <w:r w:rsidRPr="00E833BB">
        <w:t>n</w:t>
      </w:r>
      <w:r>
        <w:t>ia</w:t>
      </w:r>
    </w:p>
    <w:p w:rsidR="00F64757" w:rsidRPr="00E833BB" w:rsidRDefault="00F64757" w:rsidP="00812F1B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elimin</w:t>
      </w:r>
      <w:r>
        <w:t>á</w:t>
      </w:r>
      <w:r w:rsidRPr="00E833BB">
        <w:t>c</w:t>
      </w:r>
      <w:r>
        <w:t>ia</w:t>
      </w:r>
      <w:r w:rsidRPr="00E833BB">
        <w:t xml:space="preserve"> rušen</w:t>
      </w:r>
      <w:r>
        <w:t>ia</w:t>
      </w:r>
      <w:r w:rsidRPr="00E833BB">
        <w:t xml:space="preserve"> p</w:t>
      </w:r>
      <w:r>
        <w:t>r</w:t>
      </w:r>
      <w:r w:rsidRPr="00E833BB">
        <w:t>esl</w:t>
      </w:r>
      <w:r>
        <w:t>u</w:t>
      </w:r>
      <w:r w:rsidRPr="00E833BB">
        <w:t>c</w:t>
      </w:r>
      <w:r>
        <w:t>hmi</w:t>
      </w:r>
    </w:p>
    <w:p w:rsidR="00F64757" w:rsidRPr="00E833BB" w:rsidRDefault="00F64757" w:rsidP="00E833BB"/>
    <w:sectPr w:rsidR="00F64757" w:rsidRPr="00E833BB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A3B" w:rsidRDefault="00ED4A3B" w:rsidP="00861A1A">
      <w:r>
        <w:separator/>
      </w:r>
    </w:p>
  </w:endnote>
  <w:endnote w:type="continuationSeparator" w:id="0">
    <w:p w:rsidR="00ED4A3B" w:rsidRDefault="00ED4A3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F64757" w:rsidTr="00CA51B5">
      <w:tc>
        <w:tcPr>
          <w:tcW w:w="2518" w:type="dxa"/>
        </w:tcPr>
        <w:p w:rsidR="00F64757" w:rsidRDefault="002536E9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sk-SK"/>
            </w:rPr>
            <w:drawing>
              <wp:inline distT="0" distB="0" distL="0" distR="0">
                <wp:extent cx="1437640" cy="407035"/>
                <wp:effectExtent l="0" t="0" r="0" b="0"/>
                <wp:docPr id="14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764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64757" w:rsidRPr="00543FE7" w:rsidRDefault="00F64757" w:rsidP="00543FE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43FE7">
            <w:rPr>
              <w:sz w:val="16"/>
              <w:szCs w:val="16"/>
            </w:rPr>
            <w:t>Tento projekt bol financovaný s podporou Európskej Komisie.</w:t>
          </w:r>
        </w:p>
        <w:p w:rsidR="00F64757" w:rsidRPr="00CA51B5" w:rsidRDefault="00F64757" w:rsidP="00543FE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43FE7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F64757" w:rsidTr="00CA51B5">
      <w:tc>
        <w:tcPr>
          <w:tcW w:w="8472" w:type="dxa"/>
          <w:gridSpan w:val="2"/>
        </w:tcPr>
        <w:p w:rsidR="00F64757" w:rsidRPr="00CA51B5" w:rsidRDefault="00F6475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F64757" w:rsidRPr="00CA51B5" w:rsidRDefault="00F6475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F64757" w:rsidRPr="00BF5E09" w:rsidRDefault="00F64757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A3B" w:rsidRDefault="00ED4A3B" w:rsidP="00861A1A">
      <w:r>
        <w:separator/>
      </w:r>
    </w:p>
  </w:footnote>
  <w:footnote w:type="continuationSeparator" w:id="0">
    <w:p w:rsidR="00ED4A3B" w:rsidRDefault="00ED4A3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757" w:rsidRPr="002B41A8" w:rsidRDefault="002536E9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4757">
      <w:rPr>
        <w:b/>
        <w:noProof/>
        <w:sz w:val="32"/>
        <w:szCs w:val="32"/>
      </w:rPr>
      <w:tab/>
    </w:r>
    <w:r w:rsidR="00F64757">
      <w:rPr>
        <w:rFonts w:ascii="Calibri" w:hAnsi="Calibri"/>
        <w:b/>
        <w:smallCaps/>
        <w:noProof/>
      </w:rPr>
      <w:t>PRACOVNÝ LIST</w:t>
    </w:r>
  </w:p>
  <w:p w:rsidR="00F64757" w:rsidRPr="00C148FD" w:rsidRDefault="00F6475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E2847">
      <w:rPr>
        <w:rFonts w:ascii="Calibri" w:hAnsi="Calibri"/>
        <w:smallCaps/>
        <w:noProof/>
        <w:sz w:val="20"/>
        <w:szCs w:val="20"/>
        <w:lang w:val="en-US"/>
      </w:rPr>
      <w:t>VYSOKOR</w:t>
    </w:r>
    <w:r>
      <w:rPr>
        <w:rFonts w:ascii="Calibri" w:hAnsi="Calibri"/>
        <w:smallCaps/>
        <w:noProof/>
        <w:sz w:val="20"/>
        <w:szCs w:val="20"/>
        <w:lang w:val="en-US"/>
      </w:rPr>
      <w:t>ÝCHLOSTNÝ PRÍSTUP DO INTERNETU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5BEB"/>
    <w:rsid w:val="0004678A"/>
    <w:rsid w:val="00073ADF"/>
    <w:rsid w:val="0007473C"/>
    <w:rsid w:val="000750C9"/>
    <w:rsid w:val="00087EAC"/>
    <w:rsid w:val="00094A16"/>
    <w:rsid w:val="000A233F"/>
    <w:rsid w:val="000A55B3"/>
    <w:rsid w:val="000C6B3A"/>
    <w:rsid w:val="000C753C"/>
    <w:rsid w:val="000D4DD9"/>
    <w:rsid w:val="00112446"/>
    <w:rsid w:val="001301D8"/>
    <w:rsid w:val="0013693D"/>
    <w:rsid w:val="00136968"/>
    <w:rsid w:val="0014373A"/>
    <w:rsid w:val="00143E8A"/>
    <w:rsid w:val="00151ED1"/>
    <w:rsid w:val="00154968"/>
    <w:rsid w:val="00155E11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17BE8"/>
    <w:rsid w:val="00223478"/>
    <w:rsid w:val="00225015"/>
    <w:rsid w:val="00237CD2"/>
    <w:rsid w:val="002536E9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0342"/>
    <w:rsid w:val="002E301D"/>
    <w:rsid w:val="00304ADA"/>
    <w:rsid w:val="00306B9F"/>
    <w:rsid w:val="00307892"/>
    <w:rsid w:val="00312FF6"/>
    <w:rsid w:val="003136CB"/>
    <w:rsid w:val="00315203"/>
    <w:rsid w:val="00324564"/>
    <w:rsid w:val="00325D7F"/>
    <w:rsid w:val="00337851"/>
    <w:rsid w:val="00347E4D"/>
    <w:rsid w:val="00351AF3"/>
    <w:rsid w:val="00353D81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69F1"/>
    <w:rsid w:val="00417ED2"/>
    <w:rsid w:val="004200E9"/>
    <w:rsid w:val="00462166"/>
    <w:rsid w:val="0046567F"/>
    <w:rsid w:val="00472203"/>
    <w:rsid w:val="00475954"/>
    <w:rsid w:val="00492966"/>
    <w:rsid w:val="004A01E5"/>
    <w:rsid w:val="004A499D"/>
    <w:rsid w:val="004A7B44"/>
    <w:rsid w:val="004B7C8B"/>
    <w:rsid w:val="004C0E36"/>
    <w:rsid w:val="004E5E95"/>
    <w:rsid w:val="004E70EA"/>
    <w:rsid w:val="004F5AFF"/>
    <w:rsid w:val="005132B0"/>
    <w:rsid w:val="00514BCC"/>
    <w:rsid w:val="00517E3A"/>
    <w:rsid w:val="0052284C"/>
    <w:rsid w:val="00543FE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38CC"/>
    <w:rsid w:val="005E5A22"/>
    <w:rsid w:val="005F2C1E"/>
    <w:rsid w:val="005F5FA1"/>
    <w:rsid w:val="00612F85"/>
    <w:rsid w:val="00625B5A"/>
    <w:rsid w:val="0063686B"/>
    <w:rsid w:val="006435FE"/>
    <w:rsid w:val="0064494B"/>
    <w:rsid w:val="0066326F"/>
    <w:rsid w:val="0068067D"/>
    <w:rsid w:val="0068131D"/>
    <w:rsid w:val="00690FB1"/>
    <w:rsid w:val="00696FCF"/>
    <w:rsid w:val="006A24C7"/>
    <w:rsid w:val="006B5D59"/>
    <w:rsid w:val="006D39B2"/>
    <w:rsid w:val="006D3F30"/>
    <w:rsid w:val="006D4636"/>
    <w:rsid w:val="006D50FA"/>
    <w:rsid w:val="006E1060"/>
    <w:rsid w:val="006E2847"/>
    <w:rsid w:val="006F0D5B"/>
    <w:rsid w:val="006F787A"/>
    <w:rsid w:val="00710301"/>
    <w:rsid w:val="00724C2F"/>
    <w:rsid w:val="0073574D"/>
    <w:rsid w:val="00743785"/>
    <w:rsid w:val="007460F9"/>
    <w:rsid w:val="007639D5"/>
    <w:rsid w:val="0076745A"/>
    <w:rsid w:val="007738BD"/>
    <w:rsid w:val="007837ED"/>
    <w:rsid w:val="00790D07"/>
    <w:rsid w:val="007C0FDD"/>
    <w:rsid w:val="007C308E"/>
    <w:rsid w:val="007C5B85"/>
    <w:rsid w:val="007E01D1"/>
    <w:rsid w:val="007E16D1"/>
    <w:rsid w:val="007E6CED"/>
    <w:rsid w:val="00802588"/>
    <w:rsid w:val="008056F6"/>
    <w:rsid w:val="00812F1B"/>
    <w:rsid w:val="00813612"/>
    <w:rsid w:val="0081479C"/>
    <w:rsid w:val="00825830"/>
    <w:rsid w:val="00826CB2"/>
    <w:rsid w:val="00830375"/>
    <w:rsid w:val="00831014"/>
    <w:rsid w:val="00832323"/>
    <w:rsid w:val="00833DA7"/>
    <w:rsid w:val="00851BD1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439"/>
    <w:rsid w:val="008D38F1"/>
    <w:rsid w:val="008F1B37"/>
    <w:rsid w:val="008F5585"/>
    <w:rsid w:val="00912A69"/>
    <w:rsid w:val="00916DC9"/>
    <w:rsid w:val="0094072E"/>
    <w:rsid w:val="00950649"/>
    <w:rsid w:val="0095346A"/>
    <w:rsid w:val="009540A3"/>
    <w:rsid w:val="00955A25"/>
    <w:rsid w:val="00963F86"/>
    <w:rsid w:val="0097175A"/>
    <w:rsid w:val="00974B16"/>
    <w:rsid w:val="009802AD"/>
    <w:rsid w:val="00982956"/>
    <w:rsid w:val="009966F6"/>
    <w:rsid w:val="009A5F9E"/>
    <w:rsid w:val="009B638C"/>
    <w:rsid w:val="009B6905"/>
    <w:rsid w:val="009C7B24"/>
    <w:rsid w:val="009E2A2A"/>
    <w:rsid w:val="009F6E5E"/>
    <w:rsid w:val="00A17111"/>
    <w:rsid w:val="00A2021A"/>
    <w:rsid w:val="00A25419"/>
    <w:rsid w:val="00A26A28"/>
    <w:rsid w:val="00A41E41"/>
    <w:rsid w:val="00A50FFF"/>
    <w:rsid w:val="00A527AF"/>
    <w:rsid w:val="00A54992"/>
    <w:rsid w:val="00A633E1"/>
    <w:rsid w:val="00A65E53"/>
    <w:rsid w:val="00A726F0"/>
    <w:rsid w:val="00A8234A"/>
    <w:rsid w:val="00A97C95"/>
    <w:rsid w:val="00AA0506"/>
    <w:rsid w:val="00AA5B23"/>
    <w:rsid w:val="00AB1381"/>
    <w:rsid w:val="00AC4ED9"/>
    <w:rsid w:val="00AC6380"/>
    <w:rsid w:val="00AD16A7"/>
    <w:rsid w:val="00AD2F36"/>
    <w:rsid w:val="00AD6E4D"/>
    <w:rsid w:val="00AF5281"/>
    <w:rsid w:val="00B01599"/>
    <w:rsid w:val="00B15DB4"/>
    <w:rsid w:val="00B177D0"/>
    <w:rsid w:val="00B3151A"/>
    <w:rsid w:val="00B37307"/>
    <w:rsid w:val="00B41AB1"/>
    <w:rsid w:val="00B5145B"/>
    <w:rsid w:val="00B61AE7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31F"/>
    <w:rsid w:val="00BD3D30"/>
    <w:rsid w:val="00BD7612"/>
    <w:rsid w:val="00BE6648"/>
    <w:rsid w:val="00BF5E09"/>
    <w:rsid w:val="00BF6970"/>
    <w:rsid w:val="00C148FD"/>
    <w:rsid w:val="00C159A6"/>
    <w:rsid w:val="00C2393A"/>
    <w:rsid w:val="00C5580D"/>
    <w:rsid w:val="00C57915"/>
    <w:rsid w:val="00C7264E"/>
    <w:rsid w:val="00C767C9"/>
    <w:rsid w:val="00C878F0"/>
    <w:rsid w:val="00CA51B5"/>
    <w:rsid w:val="00CC0C8B"/>
    <w:rsid w:val="00CC2293"/>
    <w:rsid w:val="00CC266E"/>
    <w:rsid w:val="00CE09BA"/>
    <w:rsid w:val="00CE0A5B"/>
    <w:rsid w:val="00CF3159"/>
    <w:rsid w:val="00CF4DFA"/>
    <w:rsid w:val="00D060B3"/>
    <w:rsid w:val="00D06992"/>
    <w:rsid w:val="00D20A5C"/>
    <w:rsid w:val="00D2650E"/>
    <w:rsid w:val="00D33524"/>
    <w:rsid w:val="00D573B0"/>
    <w:rsid w:val="00D636B6"/>
    <w:rsid w:val="00D6535B"/>
    <w:rsid w:val="00D71B81"/>
    <w:rsid w:val="00D773FA"/>
    <w:rsid w:val="00D92878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B2E"/>
    <w:rsid w:val="00DD7E95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516D7"/>
    <w:rsid w:val="00E5359D"/>
    <w:rsid w:val="00E54A46"/>
    <w:rsid w:val="00E65738"/>
    <w:rsid w:val="00E71540"/>
    <w:rsid w:val="00E833BB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D4A3B"/>
    <w:rsid w:val="00EE3197"/>
    <w:rsid w:val="00EF2951"/>
    <w:rsid w:val="00F168D6"/>
    <w:rsid w:val="00F24638"/>
    <w:rsid w:val="00F248A4"/>
    <w:rsid w:val="00F445C7"/>
    <w:rsid w:val="00F46B18"/>
    <w:rsid w:val="00F53808"/>
    <w:rsid w:val="00F64757"/>
    <w:rsid w:val="00F666B2"/>
    <w:rsid w:val="00F748A6"/>
    <w:rsid w:val="00F82C59"/>
    <w:rsid w:val="00F871C6"/>
    <w:rsid w:val="00F8749B"/>
    <w:rsid w:val="00F9704D"/>
    <w:rsid w:val="00FA3300"/>
    <w:rsid w:val="00FA74D9"/>
    <w:rsid w:val="00FB201E"/>
    <w:rsid w:val="00FC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E7"/>
    <w:rPr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0C75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C75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C753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C75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C753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E7"/>
    <w:rPr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0C75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C75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C753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C75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C753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36</TotalTime>
  <Pages>3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dc:description/>
  <cp:lastModifiedBy>truchly</cp:lastModifiedBy>
  <cp:revision>8</cp:revision>
  <cp:lastPrinted>2013-05-24T15:00:00Z</cp:lastPrinted>
  <dcterms:created xsi:type="dcterms:W3CDTF">2016-05-11T19:21:00Z</dcterms:created>
  <dcterms:modified xsi:type="dcterms:W3CDTF">2016-05-13T09:29:00Z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